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43657" w14:textId="5022087B" w:rsidR="0089101C" w:rsidRDefault="0089101C" w:rsidP="009D4D1C">
      <w:pPr>
        <w:rPr>
          <w:ins w:id="0" w:author="Author"/>
          <w:rFonts w:ascii="Times New Roman" w:hAnsi="Times New Roman" w:cs="Times New Roman"/>
          <w:b/>
          <w:bCs/>
          <w:sz w:val="20"/>
          <w:szCs w:val="20"/>
          <w:lang w:val="en-GB"/>
        </w:rPr>
      </w:pPr>
      <w:ins w:id="1" w:author="Author">
        <w:r w:rsidRPr="0089101C">
          <w:rPr>
            <w:rFonts w:ascii="Times New Roman" w:hAnsi="Times New Roman" w:cs="Times New Roman"/>
            <w:b/>
            <w:bCs/>
            <w:sz w:val="20"/>
            <w:szCs w:val="20"/>
            <w:lang w:val="en-GB"/>
          </w:rPr>
          <w:t>Annex II</w:t>
        </w:r>
        <w:r>
          <w:rPr>
            <w:rFonts w:ascii="Times New Roman" w:hAnsi="Times New Roman" w:cs="Times New Roman"/>
            <w:b/>
            <w:bCs/>
            <w:sz w:val="20"/>
            <w:szCs w:val="20"/>
            <w:lang w:val="en-GB"/>
          </w:rPr>
          <w:t>I</w:t>
        </w:r>
      </w:ins>
    </w:p>
    <w:p w14:paraId="3D59226C" w14:textId="47457EE6" w:rsidR="009D4D1C" w:rsidRPr="00934C1A" w:rsidRDefault="009D4D1C" w:rsidP="009D4D1C">
      <w:pPr>
        <w:rPr>
          <w:rFonts w:ascii="Times New Roman" w:hAnsi="Times New Roman" w:cs="Times New Roman"/>
          <w:b/>
          <w:sz w:val="20"/>
          <w:szCs w:val="20"/>
          <w:lang w:val="en-GB"/>
        </w:rPr>
      </w:pPr>
      <w:r w:rsidRPr="00934C1A">
        <w:rPr>
          <w:rFonts w:ascii="Times New Roman" w:hAnsi="Times New Roman" w:cs="Times New Roman"/>
          <w:b/>
          <w:bCs/>
          <w:sz w:val="20"/>
          <w:szCs w:val="20"/>
          <w:lang w:val="en-GB"/>
        </w:rPr>
        <w:t>S.25.01</w:t>
      </w:r>
      <w:r w:rsidR="00202077" w:rsidRPr="00934C1A">
        <w:rPr>
          <w:rFonts w:ascii="Times New Roman" w:hAnsi="Times New Roman" w:cs="Times New Roman"/>
          <w:b/>
          <w:bCs/>
          <w:sz w:val="20"/>
          <w:szCs w:val="20"/>
          <w:lang w:val="en-GB"/>
        </w:rPr>
        <w:t>.</w:t>
      </w:r>
      <w:r w:rsidRPr="00934C1A">
        <w:rPr>
          <w:rFonts w:ascii="Times New Roman" w:hAnsi="Times New Roman" w:cs="Times New Roman"/>
          <w:b/>
          <w:bCs/>
          <w:sz w:val="20"/>
          <w:szCs w:val="20"/>
          <w:lang w:val="en-GB"/>
        </w:rPr>
        <w:t xml:space="preserve"> – </w:t>
      </w:r>
      <w:r w:rsidRPr="00934C1A">
        <w:rPr>
          <w:rFonts w:ascii="Times New Roman" w:hAnsi="Times New Roman" w:cs="Times New Roman"/>
          <w:b/>
          <w:sz w:val="20"/>
          <w:szCs w:val="20"/>
          <w:lang w:val="en-GB"/>
        </w:rPr>
        <w:t xml:space="preserve">Solvency Capital Requirement - for </w:t>
      </w:r>
      <w:r w:rsidR="00AE6B68" w:rsidRPr="00934C1A">
        <w:rPr>
          <w:rFonts w:ascii="Times New Roman" w:hAnsi="Times New Roman" w:cs="Times New Roman"/>
          <w:b/>
          <w:sz w:val="20"/>
          <w:szCs w:val="20"/>
          <w:lang w:val="en-GB"/>
        </w:rPr>
        <w:t>groups</w:t>
      </w:r>
      <w:r w:rsidRPr="00934C1A">
        <w:rPr>
          <w:rFonts w:ascii="Times New Roman" w:hAnsi="Times New Roman" w:cs="Times New Roman"/>
          <w:b/>
          <w:sz w:val="20"/>
          <w:szCs w:val="20"/>
          <w:lang w:val="en-GB"/>
        </w:rPr>
        <w:t xml:space="preserve"> on Standard Formula</w:t>
      </w:r>
    </w:p>
    <w:p w14:paraId="1F8A5B95" w14:textId="77777777" w:rsidR="009D4D1C" w:rsidRPr="00934C1A" w:rsidRDefault="009D4D1C" w:rsidP="009D4D1C">
      <w:pPr>
        <w:rPr>
          <w:rFonts w:ascii="Times New Roman" w:hAnsi="Times New Roman" w:cs="Times New Roman"/>
          <w:b/>
          <w:bCs/>
          <w:sz w:val="20"/>
          <w:szCs w:val="20"/>
          <w:lang w:val="en-GB"/>
        </w:rPr>
      </w:pPr>
      <w:r w:rsidRPr="00934C1A">
        <w:rPr>
          <w:rFonts w:ascii="Times New Roman" w:hAnsi="Times New Roman" w:cs="Times New Roman"/>
          <w:b/>
          <w:bCs/>
          <w:sz w:val="20"/>
          <w:szCs w:val="20"/>
          <w:lang w:val="en-GB"/>
        </w:rPr>
        <w:t>General comments:</w:t>
      </w:r>
    </w:p>
    <w:p w14:paraId="19E82E82" w14:textId="77777777" w:rsidR="009D4D1C" w:rsidRPr="00934C1A" w:rsidRDefault="009D4D1C" w:rsidP="00CB716D">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C2D0A26" w14:textId="5E9C1AC1" w:rsidR="00D13E33" w:rsidRPr="00934C1A" w:rsidRDefault="00D13E33" w:rsidP="00D13E33">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This annex relates to opening and annual submission of information for individual entities, ring fenced-funds, matching </w:t>
      </w:r>
      <w:r w:rsidR="00EE1DC6" w:rsidRPr="00934C1A">
        <w:rPr>
          <w:rFonts w:ascii="Times New Roman" w:hAnsi="Times New Roman" w:cs="Times New Roman"/>
          <w:sz w:val="20"/>
          <w:szCs w:val="20"/>
          <w:lang w:val="en-GB"/>
        </w:rPr>
        <w:t xml:space="preserve">adjustment </w:t>
      </w:r>
      <w:r w:rsidRPr="00934C1A">
        <w:rPr>
          <w:rFonts w:ascii="Times New Roman" w:hAnsi="Times New Roman" w:cs="Times New Roman"/>
          <w:sz w:val="20"/>
          <w:szCs w:val="20"/>
          <w:lang w:val="en-GB"/>
        </w:rPr>
        <w:t>portfolios and remaining part.</w:t>
      </w:r>
    </w:p>
    <w:p w14:paraId="5FB9C43D" w14:textId="7B68B765" w:rsidR="006D3EB0" w:rsidRDefault="00745381" w:rsidP="00934C1A">
      <w:pPr>
        <w:jc w:val="both"/>
        <w:rPr>
          <w:ins w:id="2" w:author="Author"/>
          <w:rFonts w:ascii="Times New Roman" w:hAnsi="Times New Roman" w:cs="Times New Roman"/>
          <w:sz w:val="20"/>
          <w:szCs w:val="20"/>
          <w:lang w:val="en-GB"/>
        </w:rPr>
      </w:pPr>
      <w:del w:id="3" w:author="Author">
        <w:r w:rsidRPr="00934C1A" w:rsidDel="0089101C">
          <w:rPr>
            <w:rFonts w:ascii="Times New Roman" w:hAnsi="Times New Roman" w:cs="Times New Roman"/>
            <w:sz w:val="20"/>
            <w:szCs w:val="20"/>
            <w:lang w:val="en-GB"/>
          </w:rPr>
          <w:delText>The variant</w:delText>
        </w:r>
      </w:del>
      <w:ins w:id="4" w:author="Author">
        <w:r w:rsidR="0089101C">
          <w:rPr>
            <w:rFonts w:ascii="Times New Roman" w:hAnsi="Times New Roman" w:cs="Times New Roman"/>
            <w:sz w:val="20"/>
            <w:szCs w:val="20"/>
            <w:lang w:val="en-GB"/>
          </w:rPr>
          <w:t>Template</w:t>
        </w:r>
      </w:ins>
      <w:r w:rsidRPr="00934C1A">
        <w:rPr>
          <w:rFonts w:ascii="Times New Roman" w:hAnsi="Times New Roman" w:cs="Times New Roman"/>
          <w:sz w:val="20"/>
          <w:szCs w:val="20"/>
          <w:lang w:val="en-GB"/>
        </w:rPr>
        <w:t xml:space="preserve"> S</w:t>
      </w:r>
      <w:ins w:id="5" w:author="Author">
        <w:r w:rsidR="0089101C">
          <w:rPr>
            <w:rFonts w:ascii="Times New Roman" w:hAnsi="Times New Roman" w:cs="Times New Roman"/>
            <w:sz w:val="20"/>
            <w:szCs w:val="20"/>
            <w:lang w:val="en-GB"/>
          </w:rPr>
          <w:t>R</w:t>
        </w:r>
      </w:ins>
      <w:r w:rsidRPr="00934C1A">
        <w:rPr>
          <w:rFonts w:ascii="Times New Roman" w:hAnsi="Times New Roman" w:cs="Times New Roman"/>
          <w:sz w:val="20"/>
          <w:szCs w:val="20"/>
          <w:lang w:val="en-GB"/>
        </w:rPr>
        <w:t>.25.0</w:t>
      </w:r>
      <w:ins w:id="6" w:author="Author">
        <w:r w:rsidR="00221455">
          <w:rPr>
            <w:rFonts w:ascii="Times New Roman" w:hAnsi="Times New Roman" w:cs="Times New Roman"/>
            <w:sz w:val="20"/>
            <w:szCs w:val="20"/>
            <w:lang w:val="en-GB"/>
          </w:rPr>
          <w:t>1</w:t>
        </w:r>
      </w:ins>
      <w:del w:id="7" w:author="Author">
        <w:r w:rsidRPr="00934C1A" w:rsidDel="00221455">
          <w:rPr>
            <w:rFonts w:ascii="Times New Roman" w:hAnsi="Times New Roman" w:cs="Times New Roman"/>
            <w:sz w:val="20"/>
            <w:szCs w:val="20"/>
            <w:lang w:val="en-GB"/>
          </w:rPr>
          <w:delText>1</w:delText>
        </w:r>
        <w:r w:rsidRPr="00934C1A" w:rsidDel="0089101C">
          <w:rPr>
            <w:rFonts w:ascii="Times New Roman" w:hAnsi="Times New Roman" w:cs="Times New Roman"/>
            <w:sz w:val="20"/>
            <w:szCs w:val="20"/>
            <w:lang w:val="en-GB"/>
          </w:rPr>
          <w:delText>.l</w:delText>
        </w:r>
      </w:del>
      <w:r w:rsidRPr="00934C1A">
        <w:rPr>
          <w:rFonts w:ascii="Times New Roman" w:hAnsi="Times New Roman" w:cs="Times New Roman"/>
          <w:sz w:val="20"/>
          <w:szCs w:val="20"/>
          <w:lang w:val="en-GB"/>
        </w:rPr>
        <w:t xml:space="preserve"> has to be filled in for each </w:t>
      </w:r>
      <w:r w:rsidR="00D13E33" w:rsidRPr="00934C1A">
        <w:rPr>
          <w:rFonts w:ascii="Times New Roman" w:hAnsi="Times New Roman" w:cs="Times New Roman"/>
          <w:sz w:val="20"/>
          <w:szCs w:val="20"/>
          <w:lang w:val="en-GB"/>
        </w:rPr>
        <w:t>r</w:t>
      </w:r>
      <w:r w:rsidRPr="00934C1A">
        <w:rPr>
          <w:rFonts w:ascii="Times New Roman" w:hAnsi="Times New Roman" w:cs="Times New Roman"/>
          <w:sz w:val="20"/>
          <w:szCs w:val="20"/>
          <w:lang w:val="en-GB"/>
        </w:rPr>
        <w:t>ing</w:t>
      </w:r>
      <w:r w:rsidR="00D13E33" w:rsidRPr="00934C1A">
        <w:rPr>
          <w:rFonts w:ascii="Times New Roman" w:hAnsi="Times New Roman" w:cs="Times New Roman"/>
          <w:sz w:val="20"/>
          <w:szCs w:val="20"/>
          <w:lang w:val="en-GB"/>
        </w:rPr>
        <w:t>-f</w:t>
      </w:r>
      <w:r w:rsidRPr="00934C1A">
        <w:rPr>
          <w:rFonts w:ascii="Times New Roman" w:hAnsi="Times New Roman" w:cs="Times New Roman"/>
          <w:sz w:val="20"/>
          <w:szCs w:val="20"/>
          <w:lang w:val="en-GB"/>
        </w:rPr>
        <w:t xml:space="preserve">enced </w:t>
      </w:r>
      <w:r w:rsidR="00D13E33" w:rsidRPr="00934C1A">
        <w:rPr>
          <w:rFonts w:ascii="Times New Roman" w:hAnsi="Times New Roman" w:cs="Times New Roman"/>
          <w:sz w:val="20"/>
          <w:szCs w:val="20"/>
          <w:lang w:val="en-GB"/>
        </w:rPr>
        <w:t>f</w:t>
      </w:r>
      <w:r w:rsidRPr="00934C1A">
        <w:rPr>
          <w:rFonts w:ascii="Times New Roman" w:hAnsi="Times New Roman" w:cs="Times New Roman"/>
          <w:sz w:val="20"/>
          <w:szCs w:val="20"/>
          <w:lang w:val="en-GB"/>
        </w:rPr>
        <w:t>und (RFF)</w:t>
      </w:r>
      <w:r w:rsidR="00D13E33" w:rsidRPr="00934C1A">
        <w:rPr>
          <w:rFonts w:ascii="Times New Roman" w:hAnsi="Times New Roman" w:cs="Times New Roman"/>
          <w:sz w:val="20"/>
          <w:szCs w:val="20"/>
          <w:lang w:val="en-GB"/>
        </w:rPr>
        <w:t>,</w:t>
      </w:r>
      <w:r w:rsidRPr="00934C1A">
        <w:rPr>
          <w:rFonts w:ascii="Times New Roman" w:hAnsi="Times New Roman" w:cs="Times New Roman"/>
          <w:sz w:val="20"/>
          <w:szCs w:val="20"/>
          <w:lang w:val="en-GB"/>
        </w:rPr>
        <w:t xml:space="preserve"> </w:t>
      </w:r>
      <w:r w:rsidR="00D13E33" w:rsidRPr="00934C1A">
        <w:rPr>
          <w:rFonts w:ascii="Times New Roman" w:hAnsi="Times New Roman" w:cs="Times New Roman"/>
          <w:sz w:val="20"/>
          <w:szCs w:val="20"/>
          <w:lang w:val="en-GB"/>
        </w:rPr>
        <w:t>each m</w:t>
      </w:r>
      <w:r w:rsidRPr="00934C1A">
        <w:rPr>
          <w:rFonts w:ascii="Times New Roman" w:hAnsi="Times New Roman" w:cs="Times New Roman"/>
          <w:sz w:val="20"/>
          <w:szCs w:val="20"/>
          <w:lang w:val="en-GB"/>
        </w:rPr>
        <w:t xml:space="preserve">atching </w:t>
      </w:r>
      <w:r w:rsidR="00D13E33" w:rsidRPr="00934C1A">
        <w:rPr>
          <w:rFonts w:ascii="Times New Roman" w:hAnsi="Times New Roman" w:cs="Times New Roman"/>
          <w:sz w:val="20"/>
          <w:szCs w:val="20"/>
          <w:lang w:val="en-GB"/>
        </w:rPr>
        <w:t>a</w:t>
      </w:r>
      <w:r w:rsidRPr="00934C1A">
        <w:rPr>
          <w:rFonts w:ascii="Times New Roman" w:hAnsi="Times New Roman" w:cs="Times New Roman"/>
          <w:sz w:val="20"/>
          <w:szCs w:val="20"/>
          <w:lang w:val="en-GB"/>
        </w:rPr>
        <w:t xml:space="preserve">djustment </w:t>
      </w:r>
      <w:r w:rsidR="00D13E33" w:rsidRPr="00934C1A">
        <w:rPr>
          <w:rFonts w:ascii="Times New Roman" w:hAnsi="Times New Roman" w:cs="Times New Roman"/>
          <w:sz w:val="20"/>
          <w:szCs w:val="20"/>
          <w:lang w:val="en-GB"/>
        </w:rPr>
        <w:t>p</w:t>
      </w:r>
      <w:r w:rsidRPr="00934C1A">
        <w:rPr>
          <w:rFonts w:ascii="Times New Roman" w:hAnsi="Times New Roman" w:cs="Times New Roman"/>
          <w:sz w:val="20"/>
          <w:szCs w:val="20"/>
          <w:lang w:val="en-GB"/>
        </w:rPr>
        <w:t>ortfolio (MAP)</w:t>
      </w:r>
      <w:r w:rsidR="00D13E33" w:rsidRPr="00934C1A">
        <w:rPr>
          <w:rFonts w:ascii="Times New Roman" w:hAnsi="Times New Roman" w:cs="Times New Roman"/>
          <w:sz w:val="20"/>
          <w:szCs w:val="20"/>
          <w:lang w:val="en-GB"/>
        </w:rPr>
        <w:t xml:space="preserve"> and for the remaining part</w:t>
      </w:r>
      <w:r w:rsidRPr="00934C1A">
        <w:rPr>
          <w:rFonts w:ascii="Times New Roman" w:hAnsi="Times New Roman" w:cs="Times New Roman"/>
          <w:sz w:val="20"/>
          <w:szCs w:val="20"/>
          <w:lang w:val="en-GB"/>
        </w:rPr>
        <w:t>. However, where a RFF</w:t>
      </w:r>
      <w:r w:rsidR="006D3EB0" w:rsidRPr="00934C1A">
        <w:rPr>
          <w:rFonts w:ascii="Times New Roman" w:hAnsi="Times New Roman" w:cs="Times New Roman"/>
          <w:sz w:val="20"/>
          <w:szCs w:val="20"/>
          <w:lang w:val="en-GB"/>
        </w:rPr>
        <w:t>/MAP</w:t>
      </w:r>
      <w:r w:rsidRPr="00934C1A">
        <w:rPr>
          <w:rFonts w:ascii="Times New Roman" w:hAnsi="Times New Roman" w:cs="Times New Roman"/>
          <w:sz w:val="20"/>
          <w:szCs w:val="20"/>
          <w:lang w:val="en-GB"/>
        </w:rPr>
        <w:t xml:space="preserve"> includes a MAP</w:t>
      </w:r>
      <w:r w:rsidR="006D3EB0" w:rsidRPr="00934C1A">
        <w:rPr>
          <w:rFonts w:ascii="Times New Roman" w:hAnsi="Times New Roman" w:cs="Times New Roman"/>
          <w:sz w:val="20"/>
          <w:szCs w:val="20"/>
          <w:lang w:val="en-GB"/>
        </w:rPr>
        <w:t>/R</w:t>
      </w:r>
      <w:r w:rsidR="00AB1886" w:rsidRPr="00934C1A">
        <w:rPr>
          <w:rFonts w:ascii="Times New Roman" w:hAnsi="Times New Roman" w:cs="Times New Roman"/>
          <w:sz w:val="20"/>
          <w:szCs w:val="20"/>
          <w:lang w:val="en-GB"/>
        </w:rPr>
        <w:t>F</w:t>
      </w:r>
      <w:r w:rsidR="006D3EB0" w:rsidRPr="00934C1A">
        <w:rPr>
          <w:rFonts w:ascii="Times New Roman" w:hAnsi="Times New Roman" w:cs="Times New Roman"/>
          <w:sz w:val="20"/>
          <w:szCs w:val="20"/>
          <w:lang w:val="en-GB"/>
        </w:rPr>
        <w:t>F embedded</w:t>
      </w:r>
      <w:r w:rsidRPr="00934C1A">
        <w:rPr>
          <w:rFonts w:ascii="Times New Roman" w:hAnsi="Times New Roman" w:cs="Times New Roman"/>
          <w:sz w:val="20"/>
          <w:szCs w:val="20"/>
          <w:lang w:val="en-GB"/>
        </w:rPr>
        <w:t xml:space="preserve">, the </w:t>
      </w:r>
      <w:r w:rsidR="006D3EB0" w:rsidRPr="00934C1A">
        <w:rPr>
          <w:rFonts w:ascii="Times New Roman" w:hAnsi="Times New Roman" w:cs="Times New Roman"/>
          <w:sz w:val="20"/>
          <w:szCs w:val="20"/>
          <w:lang w:val="en-GB"/>
        </w:rPr>
        <w:t>fund</w:t>
      </w:r>
      <w:r w:rsidRPr="00934C1A">
        <w:rPr>
          <w:rFonts w:ascii="Times New Roman" w:hAnsi="Times New Roman" w:cs="Times New Roman"/>
          <w:sz w:val="20"/>
          <w:szCs w:val="20"/>
          <w:lang w:val="en-GB"/>
        </w:rPr>
        <w:t xml:space="preserve"> should be treated as different </w:t>
      </w:r>
      <w:r w:rsidR="006D3EB0" w:rsidRPr="00934C1A">
        <w:rPr>
          <w:rFonts w:ascii="Times New Roman" w:hAnsi="Times New Roman" w:cs="Times New Roman"/>
          <w:sz w:val="20"/>
          <w:szCs w:val="20"/>
          <w:lang w:val="en-GB"/>
        </w:rPr>
        <w:t>funds</w:t>
      </w:r>
      <w:r w:rsidRPr="00934C1A">
        <w:rPr>
          <w:rFonts w:ascii="Times New Roman" w:hAnsi="Times New Roman" w:cs="Times New Roman"/>
          <w:sz w:val="20"/>
          <w:szCs w:val="20"/>
          <w:lang w:val="en-GB"/>
        </w:rPr>
        <w:t>.</w:t>
      </w:r>
      <w:r w:rsidR="006D3EB0" w:rsidRPr="00934C1A">
        <w:rPr>
          <w:rFonts w:ascii="Times New Roman" w:hAnsi="Times New Roman" w:cs="Times New Roman"/>
          <w:sz w:val="20"/>
          <w:szCs w:val="20"/>
          <w:lang w:val="en-GB"/>
        </w:rPr>
        <w:t xml:space="preserve"> This template should be reported for all sub-funds of a material RFF/MAP as identified in the second table of </w:t>
      </w:r>
      <w:ins w:id="8" w:author="Author">
        <w:r w:rsidR="0089101C" w:rsidRPr="0089101C">
          <w:rPr>
            <w:rFonts w:ascii="Times New Roman" w:hAnsi="Times New Roman" w:cs="Times New Roman"/>
            <w:sz w:val="20"/>
            <w:szCs w:val="20"/>
            <w:lang w:val="en-GB"/>
          </w:rPr>
          <w:t xml:space="preserve">template </w:t>
        </w:r>
      </w:ins>
      <w:r w:rsidR="006D3EB0" w:rsidRPr="00934C1A">
        <w:rPr>
          <w:rFonts w:ascii="Times New Roman" w:hAnsi="Times New Roman" w:cs="Times New Roman"/>
          <w:sz w:val="20"/>
          <w:szCs w:val="20"/>
          <w:lang w:val="en-GB"/>
        </w:rPr>
        <w:t>S.01.03.</w:t>
      </w:r>
    </w:p>
    <w:p w14:paraId="48558F92" w14:textId="7A85DBC7" w:rsidR="00726154" w:rsidRPr="008843C5" w:rsidRDefault="00726154">
      <w:pPr>
        <w:jc w:val="both"/>
        <w:rPr>
          <w:ins w:id="9" w:author="Author"/>
          <w:rFonts w:ascii="Times New Roman" w:hAnsi="Times New Roman" w:cs="Times New Roman"/>
          <w:sz w:val="20"/>
          <w:szCs w:val="20"/>
          <w:lang w:val="en-GB"/>
          <w:rPrChange w:id="10" w:author="Author">
            <w:rPr>
              <w:ins w:id="11" w:author="Author"/>
              <w:bCs/>
              <w:sz w:val="20"/>
              <w:lang w:val="en-GB"/>
            </w:rPr>
          </w:rPrChange>
        </w:rPr>
        <w:pPrChange w:id="12" w:author="Author">
          <w:pPr/>
        </w:pPrChange>
      </w:pPr>
      <w:ins w:id="13" w:author="Author">
        <w:r w:rsidRPr="008843C5">
          <w:rPr>
            <w:rFonts w:ascii="Times New Roman" w:hAnsi="Times New Roman" w:cs="Times New Roman"/>
            <w:sz w:val="20"/>
            <w:szCs w:val="20"/>
            <w:lang w:val="en-GB"/>
            <w:rPrChange w:id="14" w:author="Author">
              <w:rPr>
                <w:bCs/>
                <w:sz w:val="20"/>
                <w:highlight w:val="yellow"/>
                <w:lang w:val="en-GB"/>
              </w:rPr>
            </w:rPrChange>
          </w:rPr>
          <w:t>Template SR.25.01 is only applicable in relation to RFF/MAP from undertakings consolidated according to Article 335(1)(a), (b) and (c) of Delegated Regulation 2015/35, when method 1 (Accounting consolidation-based method) is used, either exclusively or in combination with method 2 (Deduction and aggregation method).</w:t>
        </w:r>
      </w:ins>
    </w:p>
    <w:p w14:paraId="0C55882B" w14:textId="1571A57D" w:rsidR="00726154" w:rsidRPr="00934C1A" w:rsidDel="00726154" w:rsidRDefault="00726154" w:rsidP="00934C1A">
      <w:pPr>
        <w:jc w:val="both"/>
        <w:rPr>
          <w:del w:id="15" w:author="Author"/>
          <w:rFonts w:ascii="Times New Roman" w:hAnsi="Times New Roman" w:cs="Times New Roman"/>
          <w:sz w:val="20"/>
          <w:szCs w:val="20"/>
          <w:lang w:val="en-GB"/>
        </w:rPr>
      </w:pPr>
    </w:p>
    <w:p w14:paraId="624C6325" w14:textId="36C2D665" w:rsidR="00230D49" w:rsidRPr="00934C1A" w:rsidRDefault="00230D49"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Where the entity has MAP or RFF (except those under the scope of </w:t>
      </w:r>
      <w:r w:rsidR="00934C1A">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304</w:t>
      </w:r>
      <w:ins w:id="16" w:author="Author">
        <w:r w:rsidR="0089101C" w:rsidRPr="0089101C">
          <w:rPr>
            <w:rFonts w:ascii="Times New Roman" w:hAnsi="Times New Roman" w:cs="Times New Roman"/>
            <w:sz w:val="20"/>
            <w:szCs w:val="20"/>
            <w:lang w:val="en-GB"/>
          </w:rPr>
          <w:t xml:space="preserve"> </w:t>
        </w:r>
        <w:r w:rsidR="0089101C">
          <w:rPr>
            <w:rFonts w:ascii="Times New Roman" w:hAnsi="Times New Roman" w:cs="Times New Roman"/>
            <w:sz w:val="20"/>
            <w:szCs w:val="20"/>
            <w:lang w:val="en-GB"/>
          </w:rPr>
          <w:t xml:space="preserve">of </w:t>
        </w:r>
        <w:r w:rsidR="004514D0" w:rsidRPr="004514D0">
          <w:rPr>
            <w:rFonts w:ascii="Times New Roman" w:hAnsi="Times New Roman" w:cs="Times New Roman"/>
            <w:sz w:val="20"/>
            <w:szCs w:val="20"/>
            <w:lang w:val="en-GB"/>
          </w:rPr>
          <w:t>Directive 2009/138/EC</w:t>
        </w:r>
        <w:del w:id="17" w:author="Author">
          <w:r w:rsidR="0089101C" w:rsidDel="004514D0">
            <w:rPr>
              <w:rFonts w:ascii="Times New Roman" w:hAnsi="Times New Roman" w:cs="Times New Roman"/>
              <w:sz w:val="20"/>
              <w:szCs w:val="20"/>
              <w:lang w:val="en-GB"/>
            </w:rPr>
            <w:delText>Solvency II</w:delText>
          </w:r>
        </w:del>
      </w:ins>
      <w:r w:rsidRPr="00934C1A">
        <w:rPr>
          <w:rFonts w:ascii="Times New Roman" w:hAnsi="Times New Roman" w:cs="Times New Roman"/>
          <w:sz w:val="20"/>
          <w:szCs w:val="20"/>
          <w:lang w:val="en-GB"/>
        </w:rPr>
        <w:t xml:space="preserve">) </w:t>
      </w:r>
      <w:r w:rsidR="00D13E33" w:rsidRPr="00934C1A">
        <w:rPr>
          <w:rFonts w:ascii="Times New Roman" w:hAnsi="Times New Roman" w:cs="Times New Roman"/>
          <w:sz w:val="20"/>
          <w:szCs w:val="20"/>
          <w:lang w:val="en-GB"/>
        </w:rPr>
        <w:t>when</w:t>
      </w:r>
      <w:r w:rsidRPr="00934C1A">
        <w:rPr>
          <w:rFonts w:ascii="Times New Roman" w:hAnsi="Times New Roman" w:cs="Times New Roman"/>
          <w:sz w:val="20"/>
          <w:szCs w:val="20"/>
          <w:lang w:val="en-GB"/>
        </w:rPr>
        <w:t xml:space="preserve"> reporting at the </w:t>
      </w:r>
      <w:r w:rsidR="00E56D2D" w:rsidRPr="00934C1A">
        <w:rPr>
          <w:rFonts w:ascii="Times New Roman" w:hAnsi="Times New Roman" w:cs="Times New Roman"/>
          <w:sz w:val="20"/>
          <w:szCs w:val="20"/>
          <w:lang w:val="en-GB"/>
        </w:rPr>
        <w:t>level of the whole undertaking, the n</w:t>
      </w:r>
      <w:r w:rsidRPr="00934C1A">
        <w:rPr>
          <w:rFonts w:ascii="Times New Roman" w:hAnsi="Times New Roman" w:cs="Times New Roman"/>
          <w:sz w:val="20"/>
          <w:szCs w:val="20"/>
          <w:lang w:val="en-GB"/>
        </w:rPr>
        <w:t xml:space="preserve">SCR </w:t>
      </w:r>
      <w:r w:rsidR="00E72765" w:rsidRPr="00934C1A">
        <w:rPr>
          <w:rFonts w:ascii="Times New Roman" w:hAnsi="Times New Roman" w:cs="Times New Roman"/>
          <w:sz w:val="20"/>
          <w:szCs w:val="20"/>
          <w:lang w:val="en-GB"/>
        </w:rPr>
        <w:t>at risk module level and the loss-absorbing capacity (LAC) of technical provisions and deferred taxes to be reported shall be calculated as follows:</w:t>
      </w:r>
    </w:p>
    <w:p w14:paraId="7042CE0C" w14:textId="41710358" w:rsidR="00E56D2D" w:rsidRPr="00934C1A" w:rsidRDefault="00230D49" w:rsidP="00934C1A">
      <w:pPr>
        <w:pStyle w:val="ListParagraph"/>
        <w:numPr>
          <w:ilvl w:val="0"/>
          <w:numId w:val="2"/>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Where </w:t>
      </w:r>
      <w:r w:rsidR="00E56D2D" w:rsidRPr="00934C1A">
        <w:rPr>
          <w:rFonts w:ascii="Times New Roman" w:hAnsi="Times New Roman" w:cs="Times New Roman"/>
          <w:sz w:val="20"/>
          <w:szCs w:val="20"/>
          <w:lang w:val="en-GB"/>
        </w:rPr>
        <w:t xml:space="preserve">the </w:t>
      </w:r>
      <w:r w:rsidRPr="00934C1A">
        <w:rPr>
          <w:rFonts w:ascii="Times New Roman" w:hAnsi="Times New Roman" w:cs="Times New Roman"/>
          <w:sz w:val="20"/>
          <w:szCs w:val="20"/>
          <w:lang w:val="en-GB"/>
        </w:rPr>
        <w:t xml:space="preserve">undertaking applies the full adjustment </w:t>
      </w:r>
      <w:r w:rsidR="00867094" w:rsidRPr="00934C1A">
        <w:rPr>
          <w:rFonts w:ascii="Times New Roman" w:hAnsi="Times New Roman" w:cs="Times New Roman"/>
          <w:sz w:val="20"/>
          <w:szCs w:val="20"/>
          <w:lang w:val="en-GB"/>
        </w:rPr>
        <w:t>due to the aggregation of the nSCR of the RFF/MAP at entity level</w:t>
      </w:r>
      <w:r w:rsidR="00E56D2D" w:rsidRPr="00934C1A">
        <w:rPr>
          <w:rFonts w:ascii="Times New Roman" w:hAnsi="Times New Roman" w:cs="Times New Roman"/>
          <w:sz w:val="20"/>
          <w:szCs w:val="20"/>
          <w:lang w:val="en-GB"/>
        </w:rPr>
        <w:t xml:space="preserve"> </w:t>
      </w:r>
      <w:r w:rsidR="00D13E33" w:rsidRPr="00934C1A">
        <w:rPr>
          <w:rFonts w:ascii="Times New Roman" w:hAnsi="Times New Roman" w:cs="Times New Roman"/>
          <w:sz w:val="20"/>
          <w:szCs w:val="20"/>
          <w:lang w:val="en-GB"/>
        </w:rPr>
        <w:t xml:space="preserve">the </w:t>
      </w:r>
      <w:r w:rsidR="00E56D2D" w:rsidRPr="00934C1A">
        <w:rPr>
          <w:rFonts w:ascii="Times New Roman" w:hAnsi="Times New Roman" w:cs="Times New Roman"/>
          <w:sz w:val="20"/>
          <w:szCs w:val="20"/>
          <w:lang w:val="en-GB"/>
        </w:rPr>
        <w:t xml:space="preserve">nSCR </w:t>
      </w:r>
      <w:r w:rsidR="00D13E33" w:rsidRPr="00934C1A">
        <w:rPr>
          <w:rFonts w:ascii="Times New Roman" w:hAnsi="Times New Roman" w:cs="Times New Roman"/>
          <w:sz w:val="20"/>
          <w:szCs w:val="20"/>
          <w:lang w:val="en-GB"/>
        </w:rPr>
        <w:t xml:space="preserve">is </w:t>
      </w:r>
      <w:r w:rsidR="00E56D2D" w:rsidRPr="00934C1A">
        <w:rPr>
          <w:rFonts w:ascii="Times New Roman" w:hAnsi="Times New Roman" w:cs="Times New Roman"/>
          <w:sz w:val="20"/>
          <w:szCs w:val="20"/>
          <w:lang w:val="en-GB"/>
        </w:rPr>
        <w:t xml:space="preserve">calculated as if no </w:t>
      </w:r>
      <w:del w:id="18" w:author="Author">
        <w:r w:rsidR="00E56D2D" w:rsidRPr="00934C1A" w:rsidDel="00393ACD">
          <w:rPr>
            <w:rFonts w:ascii="Times New Roman" w:hAnsi="Times New Roman" w:cs="Times New Roman"/>
            <w:sz w:val="20"/>
            <w:szCs w:val="20"/>
            <w:lang w:val="en-GB"/>
          </w:rPr>
          <w:delText>RFF</w:delText>
        </w:r>
        <w:r w:rsidR="009B0CFE" w:rsidRPr="00934C1A" w:rsidDel="00393ACD">
          <w:rPr>
            <w:rFonts w:ascii="Times New Roman" w:hAnsi="Times New Roman" w:cs="Times New Roman"/>
            <w:sz w:val="20"/>
            <w:szCs w:val="20"/>
            <w:lang w:val="en-GB"/>
          </w:rPr>
          <w:delText xml:space="preserve"> </w:delText>
        </w:r>
      </w:del>
      <w:ins w:id="19" w:author="Author">
        <w:r w:rsidR="00393ACD">
          <w:rPr>
            <w:rFonts w:ascii="Times New Roman" w:hAnsi="Times New Roman" w:cs="Times New Roman"/>
            <w:sz w:val="20"/>
            <w:szCs w:val="20"/>
            <w:lang w:val="en-GB"/>
          </w:rPr>
          <w:t>loss of diversification</w:t>
        </w:r>
        <w:r w:rsidR="00393ACD" w:rsidRPr="00934C1A">
          <w:rPr>
            <w:rFonts w:ascii="Times New Roman" w:hAnsi="Times New Roman" w:cs="Times New Roman"/>
            <w:sz w:val="20"/>
            <w:szCs w:val="20"/>
            <w:lang w:val="en-GB"/>
          </w:rPr>
          <w:t xml:space="preserve"> </w:t>
        </w:r>
      </w:ins>
      <w:r w:rsidR="009B0CFE" w:rsidRPr="00934C1A">
        <w:rPr>
          <w:rFonts w:ascii="Times New Roman" w:hAnsi="Times New Roman" w:cs="Times New Roman"/>
          <w:sz w:val="20"/>
          <w:szCs w:val="20"/>
          <w:lang w:val="en-GB"/>
        </w:rPr>
        <w:t>exists</w:t>
      </w:r>
      <w:r w:rsidR="00D13E33" w:rsidRPr="00934C1A">
        <w:rPr>
          <w:rFonts w:ascii="Times New Roman" w:hAnsi="Times New Roman" w:cs="Times New Roman"/>
          <w:sz w:val="20"/>
          <w:szCs w:val="20"/>
          <w:lang w:val="en-GB"/>
        </w:rPr>
        <w:t xml:space="preserve"> and the </w:t>
      </w:r>
      <w:r w:rsidR="00E72765" w:rsidRPr="00934C1A">
        <w:rPr>
          <w:rFonts w:ascii="Times New Roman" w:hAnsi="Times New Roman" w:cs="Times New Roman"/>
          <w:sz w:val="20"/>
          <w:szCs w:val="20"/>
          <w:lang w:val="en-GB"/>
        </w:rPr>
        <w:t xml:space="preserve">LAC shall be calculated as the sum of the LAC across all RFF/MAP and </w:t>
      </w:r>
      <w:ins w:id="20" w:author="Author">
        <w:r w:rsidR="0089101C" w:rsidRPr="00AE1434">
          <w:rPr>
            <w:rFonts w:ascii="Times New Roman" w:hAnsi="Times New Roman" w:cs="Times New Roman"/>
            <w:sz w:val="20"/>
            <w:szCs w:val="20"/>
            <w:lang w:val="en-GB"/>
          </w:rPr>
          <w:t>remaining part</w:t>
        </w:r>
      </w:ins>
      <w:del w:id="21" w:author="Author">
        <w:r w:rsidR="00E72765" w:rsidRPr="00934C1A" w:rsidDel="0089101C">
          <w:rPr>
            <w:rFonts w:ascii="Times New Roman" w:hAnsi="Times New Roman" w:cs="Times New Roman"/>
            <w:sz w:val="20"/>
            <w:szCs w:val="20"/>
            <w:lang w:val="en-GB"/>
          </w:rPr>
          <w:delText>RP</w:delText>
        </w:r>
      </w:del>
      <w:r w:rsidR="00D13E33" w:rsidRPr="00934C1A">
        <w:rPr>
          <w:rFonts w:ascii="Times New Roman" w:hAnsi="Times New Roman" w:cs="Times New Roman"/>
          <w:sz w:val="20"/>
          <w:szCs w:val="20"/>
          <w:lang w:val="en-GB"/>
        </w:rPr>
        <w:t>;</w:t>
      </w:r>
    </w:p>
    <w:p w14:paraId="0723265D" w14:textId="12C148F8" w:rsidR="00230D49" w:rsidRPr="00934C1A" w:rsidRDefault="00E56D2D" w:rsidP="00934C1A">
      <w:pPr>
        <w:pStyle w:val="ListParagraph"/>
        <w:numPr>
          <w:ilvl w:val="0"/>
          <w:numId w:val="2"/>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Where the undertaking applies the Simplification </w:t>
      </w:r>
      <w:r w:rsidR="0074443F" w:rsidRPr="00934C1A">
        <w:rPr>
          <w:rFonts w:ascii="Times New Roman" w:hAnsi="Times New Roman" w:cs="Times New Roman"/>
          <w:sz w:val="20"/>
          <w:szCs w:val="20"/>
          <w:lang w:val="en-GB"/>
        </w:rPr>
        <w:t>at risk sub-module level</w:t>
      </w:r>
      <w:r w:rsidRPr="00934C1A">
        <w:rPr>
          <w:rFonts w:ascii="Times New Roman" w:hAnsi="Times New Roman" w:cs="Times New Roman"/>
          <w:sz w:val="20"/>
          <w:szCs w:val="20"/>
          <w:lang w:val="en-GB"/>
        </w:rPr>
        <w:t xml:space="preserve"> </w:t>
      </w:r>
      <w:r w:rsidR="00867094" w:rsidRPr="00934C1A">
        <w:rPr>
          <w:rFonts w:ascii="Times New Roman" w:hAnsi="Times New Roman" w:cs="Times New Roman"/>
          <w:sz w:val="20"/>
          <w:szCs w:val="20"/>
          <w:lang w:val="en-GB"/>
        </w:rPr>
        <w:t>to aggregate the nSCR of the RFF/MAP at entity level</w:t>
      </w:r>
      <w:r w:rsidR="001E558A" w:rsidRPr="00934C1A">
        <w:rPr>
          <w:rFonts w:ascii="Times New Roman" w:hAnsi="Times New Roman" w:cs="Times New Roman"/>
          <w:sz w:val="20"/>
          <w:szCs w:val="20"/>
          <w:lang w:val="en-GB"/>
        </w:rPr>
        <w:t xml:space="preserve"> the </w:t>
      </w:r>
      <w:del w:id="22" w:author="Author">
        <w:r w:rsidR="001E558A" w:rsidRPr="00934C1A" w:rsidDel="00393ACD">
          <w:rPr>
            <w:rFonts w:ascii="Times New Roman" w:hAnsi="Times New Roman" w:cs="Times New Roman"/>
            <w:sz w:val="20"/>
            <w:szCs w:val="20"/>
            <w:lang w:val="en-GB"/>
          </w:rPr>
          <w:delText>the</w:delText>
        </w:r>
        <w:r w:rsidRPr="00934C1A" w:rsidDel="00393ACD">
          <w:rPr>
            <w:rFonts w:ascii="Times New Roman" w:hAnsi="Times New Roman" w:cs="Times New Roman"/>
            <w:sz w:val="20"/>
            <w:szCs w:val="20"/>
            <w:lang w:val="en-GB"/>
          </w:rPr>
          <w:delText xml:space="preserve"> </w:delText>
        </w:r>
      </w:del>
      <w:r w:rsidR="00E72765" w:rsidRPr="00934C1A">
        <w:rPr>
          <w:rFonts w:ascii="Times New Roman" w:hAnsi="Times New Roman" w:cs="Times New Roman"/>
          <w:sz w:val="20"/>
          <w:szCs w:val="20"/>
          <w:lang w:val="en-GB"/>
        </w:rPr>
        <w:t xml:space="preserve">nSCR </w:t>
      </w:r>
      <w:del w:id="23" w:author="Author">
        <w:r w:rsidR="00E72765" w:rsidRPr="00934C1A" w:rsidDel="00393ACD">
          <w:rPr>
            <w:rFonts w:ascii="Times New Roman" w:hAnsi="Times New Roman" w:cs="Times New Roman"/>
            <w:sz w:val="20"/>
            <w:szCs w:val="20"/>
            <w:lang w:val="en-GB"/>
          </w:rPr>
          <w:delText xml:space="preserve">and LAC </w:delText>
        </w:r>
        <w:r w:rsidR="001E558A" w:rsidRPr="00934C1A" w:rsidDel="00393ACD">
          <w:rPr>
            <w:rFonts w:ascii="Times New Roman" w:hAnsi="Times New Roman" w:cs="Times New Roman"/>
            <w:sz w:val="20"/>
            <w:szCs w:val="20"/>
            <w:lang w:val="en-GB"/>
          </w:rPr>
          <w:delText>are</w:delText>
        </w:r>
      </w:del>
      <w:ins w:id="24" w:author="Author">
        <w:r w:rsidR="00393ACD">
          <w:rPr>
            <w:rFonts w:ascii="Times New Roman" w:hAnsi="Times New Roman" w:cs="Times New Roman"/>
            <w:sz w:val="20"/>
            <w:szCs w:val="20"/>
            <w:lang w:val="en-GB"/>
          </w:rPr>
          <w:t>is</w:t>
        </w:r>
      </w:ins>
      <w:r w:rsidR="001E558A" w:rsidRPr="00934C1A">
        <w:rPr>
          <w:rFonts w:ascii="Times New Roman" w:hAnsi="Times New Roman" w:cs="Times New Roman"/>
          <w:sz w:val="20"/>
          <w:szCs w:val="20"/>
          <w:lang w:val="en-GB"/>
        </w:rPr>
        <w:t xml:space="preserve"> </w:t>
      </w:r>
      <w:r w:rsidR="00E72765" w:rsidRPr="00934C1A">
        <w:rPr>
          <w:rFonts w:ascii="Times New Roman" w:hAnsi="Times New Roman" w:cs="Times New Roman"/>
          <w:sz w:val="20"/>
          <w:szCs w:val="20"/>
          <w:lang w:val="en-GB"/>
        </w:rPr>
        <w:t xml:space="preserve">calculated </w:t>
      </w:r>
      <w:r w:rsidR="001E558A" w:rsidRPr="00934C1A">
        <w:rPr>
          <w:rFonts w:ascii="Times New Roman" w:hAnsi="Times New Roman" w:cs="Times New Roman"/>
          <w:sz w:val="20"/>
          <w:szCs w:val="20"/>
          <w:lang w:val="en-GB"/>
        </w:rPr>
        <w:t>considering a direct summation at sub-module level method</w:t>
      </w:r>
      <w:ins w:id="25" w:author="Author">
        <w:r w:rsidR="00393ACD" w:rsidRPr="00393ACD">
          <w:rPr>
            <w:rFonts w:ascii="Times New Roman" w:hAnsi="Times New Roman"/>
            <w:sz w:val="20"/>
            <w:szCs w:val="20"/>
          </w:rPr>
          <w:t xml:space="preserve"> </w:t>
        </w:r>
        <w:r w:rsidR="00393ACD" w:rsidRPr="001B5B7E">
          <w:rPr>
            <w:rFonts w:ascii="Times New Roman" w:hAnsi="Times New Roman"/>
            <w:sz w:val="20"/>
            <w:szCs w:val="20"/>
          </w:rPr>
          <w:t xml:space="preserve">and </w:t>
        </w:r>
        <w:proofErr w:type="spellStart"/>
        <w:r w:rsidR="00393ACD" w:rsidRPr="001B5B7E">
          <w:rPr>
            <w:rFonts w:ascii="Times New Roman" w:hAnsi="Times New Roman"/>
            <w:sz w:val="20"/>
            <w:szCs w:val="20"/>
          </w:rPr>
          <w:t>the</w:t>
        </w:r>
        <w:proofErr w:type="spellEnd"/>
        <w:r w:rsidR="00393ACD" w:rsidRPr="001B5B7E">
          <w:rPr>
            <w:rFonts w:ascii="Times New Roman" w:hAnsi="Times New Roman"/>
            <w:sz w:val="20"/>
            <w:szCs w:val="20"/>
          </w:rPr>
          <w:t xml:space="preserve"> LAC </w:t>
        </w:r>
        <w:proofErr w:type="spellStart"/>
        <w:r w:rsidR="00393ACD" w:rsidRPr="001B5B7E">
          <w:rPr>
            <w:rFonts w:ascii="Times New Roman" w:hAnsi="Times New Roman"/>
            <w:sz w:val="20"/>
            <w:szCs w:val="20"/>
          </w:rPr>
          <w:t>shall</w:t>
        </w:r>
        <w:proofErr w:type="spellEnd"/>
        <w:r w:rsidR="00393ACD" w:rsidRPr="001B5B7E">
          <w:rPr>
            <w:rFonts w:ascii="Times New Roman" w:hAnsi="Times New Roman"/>
            <w:sz w:val="20"/>
            <w:szCs w:val="20"/>
          </w:rPr>
          <w:t xml:space="preserve"> be </w:t>
        </w:r>
        <w:proofErr w:type="spellStart"/>
        <w:r w:rsidR="00393ACD" w:rsidRPr="001B5B7E">
          <w:rPr>
            <w:rFonts w:ascii="Times New Roman" w:hAnsi="Times New Roman"/>
            <w:sz w:val="20"/>
            <w:szCs w:val="20"/>
          </w:rPr>
          <w:t>calculated</w:t>
        </w:r>
        <w:proofErr w:type="spellEnd"/>
        <w:r w:rsidR="00393ACD" w:rsidRPr="001B5B7E">
          <w:rPr>
            <w:rFonts w:ascii="Times New Roman" w:hAnsi="Times New Roman"/>
            <w:sz w:val="20"/>
            <w:szCs w:val="20"/>
          </w:rPr>
          <w:t xml:space="preserve"> as </w:t>
        </w:r>
        <w:proofErr w:type="spellStart"/>
        <w:r w:rsidR="00393ACD" w:rsidRPr="001B5B7E">
          <w:rPr>
            <w:rFonts w:ascii="Times New Roman" w:hAnsi="Times New Roman"/>
            <w:sz w:val="20"/>
            <w:szCs w:val="20"/>
          </w:rPr>
          <w:t>the</w:t>
        </w:r>
        <w:proofErr w:type="spellEnd"/>
        <w:r w:rsidR="00393ACD" w:rsidRPr="001B5B7E">
          <w:rPr>
            <w:rFonts w:ascii="Times New Roman" w:hAnsi="Times New Roman"/>
            <w:sz w:val="20"/>
            <w:szCs w:val="20"/>
          </w:rPr>
          <w:t xml:space="preserve"> sum of </w:t>
        </w:r>
        <w:proofErr w:type="spellStart"/>
        <w:r w:rsidR="00393ACD" w:rsidRPr="001B5B7E">
          <w:rPr>
            <w:rFonts w:ascii="Times New Roman" w:hAnsi="Times New Roman"/>
            <w:sz w:val="20"/>
            <w:szCs w:val="20"/>
          </w:rPr>
          <w:t>the</w:t>
        </w:r>
        <w:proofErr w:type="spellEnd"/>
        <w:r w:rsidR="00393ACD" w:rsidRPr="001B5B7E">
          <w:rPr>
            <w:rFonts w:ascii="Times New Roman" w:hAnsi="Times New Roman"/>
            <w:sz w:val="20"/>
            <w:szCs w:val="20"/>
          </w:rPr>
          <w:t xml:space="preserve"> LAC </w:t>
        </w:r>
        <w:proofErr w:type="spellStart"/>
        <w:r w:rsidR="00393ACD" w:rsidRPr="001B5B7E">
          <w:rPr>
            <w:rFonts w:ascii="Times New Roman" w:hAnsi="Times New Roman"/>
            <w:sz w:val="20"/>
            <w:szCs w:val="20"/>
          </w:rPr>
          <w:t>across</w:t>
        </w:r>
        <w:proofErr w:type="spellEnd"/>
        <w:r w:rsidR="00393ACD" w:rsidRPr="001B5B7E">
          <w:rPr>
            <w:rFonts w:ascii="Times New Roman" w:hAnsi="Times New Roman"/>
            <w:sz w:val="20"/>
            <w:szCs w:val="20"/>
          </w:rPr>
          <w:t xml:space="preserve"> </w:t>
        </w:r>
        <w:proofErr w:type="spellStart"/>
        <w:r w:rsidR="00393ACD" w:rsidRPr="001B5B7E">
          <w:rPr>
            <w:rFonts w:ascii="Times New Roman" w:hAnsi="Times New Roman"/>
            <w:sz w:val="20"/>
            <w:szCs w:val="20"/>
          </w:rPr>
          <w:t>all</w:t>
        </w:r>
        <w:proofErr w:type="spellEnd"/>
        <w:r w:rsidR="00393ACD" w:rsidRPr="001B5B7E">
          <w:rPr>
            <w:rFonts w:ascii="Times New Roman" w:hAnsi="Times New Roman"/>
            <w:sz w:val="20"/>
            <w:szCs w:val="20"/>
          </w:rPr>
          <w:t xml:space="preserve"> RFF/MAP and </w:t>
        </w:r>
        <w:proofErr w:type="spellStart"/>
        <w:r w:rsidR="00393ACD" w:rsidRPr="001B5B7E">
          <w:rPr>
            <w:rFonts w:ascii="Times New Roman" w:hAnsi="Times New Roman"/>
            <w:sz w:val="20"/>
            <w:szCs w:val="20"/>
          </w:rPr>
          <w:t>remaining</w:t>
        </w:r>
        <w:proofErr w:type="spellEnd"/>
        <w:r w:rsidR="00393ACD" w:rsidRPr="001B5B7E">
          <w:rPr>
            <w:rFonts w:ascii="Times New Roman" w:hAnsi="Times New Roman"/>
            <w:sz w:val="20"/>
            <w:szCs w:val="20"/>
          </w:rPr>
          <w:t xml:space="preserve"> </w:t>
        </w:r>
        <w:proofErr w:type="spellStart"/>
        <w:r w:rsidR="00393ACD" w:rsidRPr="001B5B7E">
          <w:rPr>
            <w:rFonts w:ascii="Times New Roman" w:hAnsi="Times New Roman"/>
            <w:sz w:val="20"/>
            <w:szCs w:val="20"/>
          </w:rPr>
          <w:t>part</w:t>
        </w:r>
      </w:ins>
      <w:proofErr w:type="spellEnd"/>
      <w:r w:rsidR="00D13E33" w:rsidRPr="00934C1A">
        <w:rPr>
          <w:rFonts w:ascii="Times New Roman" w:hAnsi="Times New Roman" w:cs="Times New Roman"/>
          <w:sz w:val="20"/>
          <w:szCs w:val="20"/>
          <w:lang w:val="en-GB"/>
        </w:rPr>
        <w:t>,</w:t>
      </w:r>
    </w:p>
    <w:p w14:paraId="345C6D64" w14:textId="0872B988" w:rsidR="00E56D2D" w:rsidRPr="00934C1A" w:rsidRDefault="00E56D2D" w:rsidP="00934C1A">
      <w:pPr>
        <w:pStyle w:val="ListParagraph"/>
        <w:numPr>
          <w:ilvl w:val="0"/>
          <w:numId w:val="2"/>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Where the undertaking applies the </w:t>
      </w:r>
      <w:del w:id="26" w:author="Author">
        <w:r w:rsidRPr="00934C1A" w:rsidDel="0089101C">
          <w:rPr>
            <w:rFonts w:ascii="Times New Roman" w:hAnsi="Times New Roman" w:cs="Times New Roman"/>
            <w:sz w:val="20"/>
            <w:szCs w:val="20"/>
            <w:lang w:val="en-GB"/>
          </w:rPr>
          <w:delText>Simplification</w:delText>
        </w:r>
        <w:r w:rsidR="0074443F" w:rsidRPr="00934C1A" w:rsidDel="0089101C">
          <w:rPr>
            <w:rFonts w:ascii="Times New Roman" w:hAnsi="Times New Roman" w:cs="Times New Roman"/>
            <w:sz w:val="20"/>
            <w:szCs w:val="20"/>
            <w:lang w:val="en-GB"/>
          </w:rPr>
          <w:delText xml:space="preserve"> </w:delText>
        </w:r>
      </w:del>
      <w:ins w:id="27" w:author="Author">
        <w:r w:rsidR="0089101C">
          <w:rPr>
            <w:rFonts w:ascii="Times New Roman" w:hAnsi="Times New Roman" w:cs="Times New Roman"/>
            <w:sz w:val="20"/>
            <w:szCs w:val="20"/>
            <w:lang w:val="en-GB"/>
          </w:rPr>
          <w:t>s</w:t>
        </w:r>
        <w:r w:rsidR="0089101C" w:rsidRPr="00934C1A">
          <w:rPr>
            <w:rFonts w:ascii="Times New Roman" w:hAnsi="Times New Roman" w:cs="Times New Roman"/>
            <w:sz w:val="20"/>
            <w:szCs w:val="20"/>
            <w:lang w:val="en-GB"/>
          </w:rPr>
          <w:t xml:space="preserve">implification </w:t>
        </w:r>
      </w:ins>
      <w:r w:rsidR="0074443F" w:rsidRPr="00934C1A">
        <w:rPr>
          <w:rFonts w:ascii="Times New Roman" w:hAnsi="Times New Roman" w:cs="Times New Roman"/>
          <w:sz w:val="20"/>
          <w:szCs w:val="20"/>
          <w:lang w:val="en-GB"/>
        </w:rPr>
        <w:t>at</w:t>
      </w:r>
      <w:r w:rsidRPr="00934C1A">
        <w:rPr>
          <w:rFonts w:ascii="Times New Roman" w:hAnsi="Times New Roman" w:cs="Times New Roman"/>
          <w:sz w:val="20"/>
          <w:szCs w:val="20"/>
          <w:lang w:val="en-GB"/>
        </w:rPr>
        <w:t xml:space="preserve"> </w:t>
      </w:r>
      <w:r w:rsidR="0074443F" w:rsidRPr="00934C1A">
        <w:rPr>
          <w:rFonts w:ascii="Times New Roman" w:hAnsi="Times New Roman" w:cs="Times New Roman"/>
          <w:sz w:val="20"/>
          <w:szCs w:val="20"/>
          <w:lang w:val="en-GB"/>
        </w:rPr>
        <w:t>risk module level</w:t>
      </w:r>
      <w:r w:rsidRPr="00934C1A">
        <w:rPr>
          <w:rFonts w:ascii="Times New Roman" w:hAnsi="Times New Roman" w:cs="Times New Roman"/>
          <w:sz w:val="20"/>
          <w:szCs w:val="20"/>
          <w:lang w:val="en-GB"/>
        </w:rPr>
        <w:t xml:space="preserve"> </w:t>
      </w:r>
      <w:r w:rsidR="00867094" w:rsidRPr="00934C1A">
        <w:rPr>
          <w:rFonts w:ascii="Times New Roman" w:hAnsi="Times New Roman" w:cs="Times New Roman"/>
          <w:sz w:val="20"/>
          <w:szCs w:val="20"/>
          <w:lang w:val="en-GB"/>
        </w:rPr>
        <w:t>to aggregate the nSCR of the RFF/MAP at entity level</w:t>
      </w:r>
      <w:r w:rsidR="001E558A" w:rsidRPr="00934C1A">
        <w:rPr>
          <w:rFonts w:ascii="Times New Roman" w:hAnsi="Times New Roman" w:cs="Times New Roman"/>
          <w:sz w:val="20"/>
          <w:szCs w:val="20"/>
          <w:lang w:val="en-GB"/>
        </w:rPr>
        <w:t xml:space="preserve"> the</w:t>
      </w:r>
      <w:r w:rsidRPr="00934C1A">
        <w:rPr>
          <w:rFonts w:ascii="Times New Roman" w:hAnsi="Times New Roman" w:cs="Times New Roman"/>
          <w:sz w:val="20"/>
          <w:szCs w:val="20"/>
          <w:lang w:val="en-GB"/>
        </w:rPr>
        <w:t xml:space="preserve"> nSCR</w:t>
      </w:r>
      <w:r w:rsidR="00E72765" w:rsidRPr="00934C1A">
        <w:rPr>
          <w:rFonts w:ascii="Times New Roman" w:hAnsi="Times New Roman" w:cs="Times New Roman"/>
          <w:sz w:val="20"/>
          <w:szCs w:val="20"/>
          <w:lang w:val="en-GB"/>
        </w:rPr>
        <w:t xml:space="preserve"> </w:t>
      </w:r>
      <w:del w:id="28" w:author="Author">
        <w:r w:rsidR="00E72765" w:rsidRPr="00934C1A" w:rsidDel="00393ACD">
          <w:rPr>
            <w:rFonts w:ascii="Times New Roman" w:hAnsi="Times New Roman" w:cs="Times New Roman"/>
            <w:sz w:val="20"/>
            <w:szCs w:val="20"/>
            <w:lang w:val="en-GB"/>
          </w:rPr>
          <w:delText>and LAC</w:delText>
        </w:r>
        <w:r w:rsidRPr="00934C1A" w:rsidDel="00393ACD">
          <w:rPr>
            <w:rFonts w:ascii="Times New Roman" w:hAnsi="Times New Roman" w:cs="Times New Roman"/>
            <w:sz w:val="20"/>
            <w:szCs w:val="20"/>
            <w:lang w:val="en-GB"/>
          </w:rPr>
          <w:delText xml:space="preserve"> </w:delText>
        </w:r>
        <w:r w:rsidR="001E558A" w:rsidRPr="00934C1A" w:rsidDel="00393ACD">
          <w:rPr>
            <w:rFonts w:ascii="Times New Roman" w:hAnsi="Times New Roman" w:cs="Times New Roman"/>
            <w:sz w:val="20"/>
            <w:szCs w:val="20"/>
            <w:lang w:val="en-GB"/>
          </w:rPr>
          <w:delText>are</w:delText>
        </w:r>
      </w:del>
      <w:ins w:id="29" w:author="Author">
        <w:r w:rsidR="00393ACD">
          <w:rPr>
            <w:rFonts w:ascii="Times New Roman" w:hAnsi="Times New Roman" w:cs="Times New Roman"/>
            <w:sz w:val="20"/>
            <w:szCs w:val="20"/>
            <w:lang w:val="en-GB"/>
          </w:rPr>
          <w:t>is</w:t>
        </w:r>
      </w:ins>
      <w:r w:rsidR="001E558A" w:rsidRPr="00934C1A">
        <w:rPr>
          <w:rFonts w:ascii="Times New Roman" w:hAnsi="Times New Roman" w:cs="Times New Roman"/>
          <w:sz w:val="20"/>
          <w:szCs w:val="20"/>
          <w:lang w:val="en-GB"/>
        </w:rPr>
        <w:t xml:space="preserve"> </w:t>
      </w:r>
      <w:r w:rsidRPr="00934C1A">
        <w:rPr>
          <w:rFonts w:ascii="Times New Roman" w:hAnsi="Times New Roman" w:cs="Times New Roman"/>
          <w:sz w:val="20"/>
          <w:szCs w:val="20"/>
          <w:lang w:val="en-GB"/>
        </w:rPr>
        <w:t>calculated</w:t>
      </w:r>
      <w:r w:rsidR="001E558A" w:rsidRPr="00934C1A">
        <w:rPr>
          <w:rFonts w:ascii="Times New Roman" w:hAnsi="Times New Roman" w:cs="Times New Roman"/>
          <w:sz w:val="20"/>
          <w:szCs w:val="20"/>
          <w:lang w:val="en-GB"/>
        </w:rPr>
        <w:t xml:space="preserve"> considering a direct summation at module level method</w:t>
      </w:r>
      <w:ins w:id="30" w:author="Author">
        <w:r w:rsidR="00393ACD" w:rsidRPr="00393ACD">
          <w:rPr>
            <w:rFonts w:ascii="Times New Roman" w:hAnsi="Times New Roman"/>
            <w:sz w:val="20"/>
            <w:szCs w:val="20"/>
          </w:rPr>
          <w:t xml:space="preserve"> </w:t>
        </w:r>
        <w:r w:rsidR="00393ACD" w:rsidRPr="001B5B7E">
          <w:rPr>
            <w:rFonts w:ascii="Times New Roman" w:hAnsi="Times New Roman"/>
            <w:sz w:val="20"/>
            <w:szCs w:val="20"/>
          </w:rPr>
          <w:t xml:space="preserve">and </w:t>
        </w:r>
        <w:proofErr w:type="spellStart"/>
        <w:r w:rsidR="00393ACD" w:rsidRPr="001B5B7E">
          <w:rPr>
            <w:rFonts w:ascii="Times New Roman" w:hAnsi="Times New Roman"/>
            <w:sz w:val="20"/>
            <w:szCs w:val="20"/>
          </w:rPr>
          <w:t>the</w:t>
        </w:r>
        <w:proofErr w:type="spellEnd"/>
        <w:r w:rsidR="00393ACD" w:rsidRPr="001B5B7E">
          <w:rPr>
            <w:rFonts w:ascii="Times New Roman" w:hAnsi="Times New Roman"/>
            <w:sz w:val="20"/>
            <w:szCs w:val="20"/>
          </w:rPr>
          <w:t xml:space="preserve"> LAC </w:t>
        </w:r>
        <w:proofErr w:type="spellStart"/>
        <w:r w:rsidR="00393ACD" w:rsidRPr="001B5B7E">
          <w:rPr>
            <w:rFonts w:ascii="Times New Roman" w:hAnsi="Times New Roman"/>
            <w:sz w:val="20"/>
            <w:szCs w:val="20"/>
          </w:rPr>
          <w:t>shall</w:t>
        </w:r>
        <w:proofErr w:type="spellEnd"/>
        <w:r w:rsidR="00393ACD" w:rsidRPr="001B5B7E">
          <w:rPr>
            <w:rFonts w:ascii="Times New Roman" w:hAnsi="Times New Roman"/>
            <w:sz w:val="20"/>
            <w:szCs w:val="20"/>
          </w:rPr>
          <w:t xml:space="preserve"> be </w:t>
        </w:r>
        <w:proofErr w:type="spellStart"/>
        <w:r w:rsidR="00393ACD" w:rsidRPr="001B5B7E">
          <w:rPr>
            <w:rFonts w:ascii="Times New Roman" w:hAnsi="Times New Roman"/>
            <w:sz w:val="20"/>
            <w:szCs w:val="20"/>
          </w:rPr>
          <w:t>calculated</w:t>
        </w:r>
        <w:proofErr w:type="spellEnd"/>
        <w:r w:rsidR="00393ACD" w:rsidRPr="001B5B7E">
          <w:rPr>
            <w:rFonts w:ascii="Times New Roman" w:hAnsi="Times New Roman"/>
            <w:sz w:val="20"/>
            <w:szCs w:val="20"/>
          </w:rPr>
          <w:t xml:space="preserve"> as </w:t>
        </w:r>
        <w:proofErr w:type="spellStart"/>
        <w:r w:rsidR="00393ACD" w:rsidRPr="001B5B7E">
          <w:rPr>
            <w:rFonts w:ascii="Times New Roman" w:hAnsi="Times New Roman"/>
            <w:sz w:val="20"/>
            <w:szCs w:val="20"/>
          </w:rPr>
          <w:t>the</w:t>
        </w:r>
        <w:proofErr w:type="spellEnd"/>
        <w:r w:rsidR="00393ACD" w:rsidRPr="001B5B7E">
          <w:rPr>
            <w:rFonts w:ascii="Times New Roman" w:hAnsi="Times New Roman"/>
            <w:sz w:val="20"/>
            <w:szCs w:val="20"/>
          </w:rPr>
          <w:t xml:space="preserve"> sum of </w:t>
        </w:r>
        <w:proofErr w:type="spellStart"/>
        <w:r w:rsidR="00393ACD" w:rsidRPr="001B5B7E">
          <w:rPr>
            <w:rFonts w:ascii="Times New Roman" w:hAnsi="Times New Roman"/>
            <w:sz w:val="20"/>
            <w:szCs w:val="20"/>
          </w:rPr>
          <w:t>the</w:t>
        </w:r>
        <w:proofErr w:type="spellEnd"/>
        <w:r w:rsidR="00393ACD" w:rsidRPr="001B5B7E">
          <w:rPr>
            <w:rFonts w:ascii="Times New Roman" w:hAnsi="Times New Roman"/>
            <w:sz w:val="20"/>
            <w:szCs w:val="20"/>
          </w:rPr>
          <w:t xml:space="preserve"> LAC </w:t>
        </w:r>
        <w:proofErr w:type="spellStart"/>
        <w:r w:rsidR="00393ACD" w:rsidRPr="001B5B7E">
          <w:rPr>
            <w:rFonts w:ascii="Times New Roman" w:hAnsi="Times New Roman"/>
            <w:sz w:val="20"/>
            <w:szCs w:val="20"/>
          </w:rPr>
          <w:t>across</w:t>
        </w:r>
        <w:proofErr w:type="spellEnd"/>
        <w:r w:rsidR="00393ACD" w:rsidRPr="001B5B7E">
          <w:rPr>
            <w:rFonts w:ascii="Times New Roman" w:hAnsi="Times New Roman"/>
            <w:sz w:val="20"/>
            <w:szCs w:val="20"/>
          </w:rPr>
          <w:t xml:space="preserve"> </w:t>
        </w:r>
        <w:proofErr w:type="spellStart"/>
        <w:r w:rsidR="00393ACD" w:rsidRPr="001B5B7E">
          <w:rPr>
            <w:rFonts w:ascii="Times New Roman" w:hAnsi="Times New Roman"/>
            <w:sz w:val="20"/>
            <w:szCs w:val="20"/>
          </w:rPr>
          <w:t>all</w:t>
        </w:r>
        <w:proofErr w:type="spellEnd"/>
        <w:r w:rsidR="00393ACD" w:rsidRPr="001B5B7E">
          <w:rPr>
            <w:rFonts w:ascii="Times New Roman" w:hAnsi="Times New Roman"/>
            <w:sz w:val="20"/>
            <w:szCs w:val="20"/>
          </w:rPr>
          <w:t xml:space="preserve"> RFF/MAP and </w:t>
        </w:r>
        <w:proofErr w:type="spellStart"/>
        <w:r w:rsidR="00393ACD" w:rsidRPr="001B5B7E">
          <w:rPr>
            <w:rFonts w:ascii="Times New Roman" w:hAnsi="Times New Roman"/>
            <w:sz w:val="20"/>
            <w:szCs w:val="20"/>
          </w:rPr>
          <w:t>remaining</w:t>
        </w:r>
        <w:proofErr w:type="spellEnd"/>
        <w:r w:rsidR="00393ACD" w:rsidRPr="001B5B7E">
          <w:rPr>
            <w:rFonts w:ascii="Times New Roman" w:hAnsi="Times New Roman"/>
            <w:sz w:val="20"/>
            <w:szCs w:val="20"/>
          </w:rPr>
          <w:t xml:space="preserve"> </w:t>
        </w:r>
        <w:proofErr w:type="spellStart"/>
        <w:r w:rsidR="00393ACD" w:rsidRPr="001B5B7E">
          <w:rPr>
            <w:rFonts w:ascii="Times New Roman" w:hAnsi="Times New Roman"/>
            <w:sz w:val="20"/>
            <w:szCs w:val="20"/>
          </w:rPr>
          <w:t>part</w:t>
        </w:r>
      </w:ins>
      <w:proofErr w:type="spellEnd"/>
      <w:r w:rsidR="00E72765" w:rsidRPr="00934C1A">
        <w:rPr>
          <w:rFonts w:ascii="Times New Roman" w:hAnsi="Times New Roman" w:cs="Times New Roman"/>
          <w:sz w:val="20"/>
          <w:szCs w:val="20"/>
          <w:lang w:val="en-GB"/>
        </w:rPr>
        <w:t>.</w:t>
      </w:r>
    </w:p>
    <w:p w14:paraId="6EA3F032" w14:textId="6D0A77CF" w:rsidR="002B3138" w:rsidRPr="00934C1A" w:rsidRDefault="009A060D"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The adjustment due to the aggregation of the nSCR of the RFF/MAP at entity level</w:t>
      </w:r>
      <w:r w:rsidRPr="00934C1A" w:rsidDel="009A060D">
        <w:rPr>
          <w:rFonts w:ascii="Times New Roman" w:hAnsi="Times New Roman" w:cs="Times New Roman"/>
          <w:sz w:val="20"/>
          <w:szCs w:val="20"/>
          <w:lang w:val="en-GB"/>
        </w:rPr>
        <w:t xml:space="preserve"> </w:t>
      </w:r>
      <w:r w:rsidR="002B3138" w:rsidRPr="00934C1A">
        <w:rPr>
          <w:rFonts w:ascii="Times New Roman" w:hAnsi="Times New Roman" w:cs="Times New Roman"/>
          <w:sz w:val="20"/>
          <w:szCs w:val="20"/>
          <w:lang w:val="en-GB"/>
        </w:rPr>
        <w:t>shall be</w:t>
      </w:r>
      <w:r w:rsidR="007910CF" w:rsidRPr="00934C1A">
        <w:rPr>
          <w:rFonts w:ascii="Times New Roman" w:hAnsi="Times New Roman" w:cs="Times New Roman"/>
          <w:sz w:val="20"/>
          <w:szCs w:val="20"/>
          <w:lang w:val="en-GB"/>
        </w:rPr>
        <w:t xml:space="preserve"> allocated</w:t>
      </w:r>
      <w:r w:rsidR="00414457" w:rsidRPr="00934C1A">
        <w:rPr>
          <w:rFonts w:ascii="Times New Roman" w:hAnsi="Times New Roman" w:cs="Times New Roman"/>
          <w:sz w:val="20"/>
          <w:szCs w:val="20"/>
          <w:lang w:val="en-GB"/>
        </w:rPr>
        <w:t xml:space="preserve"> (C00</w:t>
      </w:r>
      <w:r w:rsidR="009B0CFE" w:rsidRPr="00934C1A">
        <w:rPr>
          <w:rFonts w:ascii="Times New Roman" w:hAnsi="Times New Roman" w:cs="Times New Roman"/>
          <w:sz w:val="20"/>
          <w:szCs w:val="20"/>
          <w:lang w:val="en-GB"/>
        </w:rPr>
        <w:t>5</w:t>
      </w:r>
      <w:r w:rsidR="00414457" w:rsidRPr="00934C1A">
        <w:rPr>
          <w:rFonts w:ascii="Times New Roman" w:hAnsi="Times New Roman" w:cs="Times New Roman"/>
          <w:sz w:val="20"/>
          <w:szCs w:val="20"/>
          <w:lang w:val="en-GB"/>
        </w:rPr>
        <w:t>0)</w:t>
      </w:r>
      <w:r w:rsidR="007910CF" w:rsidRPr="00934C1A">
        <w:rPr>
          <w:rFonts w:ascii="Times New Roman" w:hAnsi="Times New Roman" w:cs="Times New Roman"/>
          <w:sz w:val="20"/>
          <w:szCs w:val="20"/>
          <w:lang w:val="en-GB"/>
        </w:rPr>
        <w:t xml:space="preserve"> to the relevant risk modules</w:t>
      </w:r>
      <w:r w:rsidR="00414457" w:rsidRPr="00934C1A">
        <w:rPr>
          <w:rFonts w:ascii="Times New Roman" w:hAnsi="Times New Roman" w:cs="Times New Roman"/>
          <w:sz w:val="20"/>
          <w:szCs w:val="20"/>
          <w:lang w:val="en-GB"/>
        </w:rPr>
        <w:t xml:space="preserve"> (i.e. market risk, counterparty default risk, life underwriting risk, health underwriting risk and non-life underwriting risk). The amount to be allocated to each relevant risk module shall be calculated as follows:</w:t>
      </w:r>
    </w:p>
    <w:p w14:paraId="5A4B15D3" w14:textId="3169FFB6" w:rsidR="00E56D2D" w:rsidRPr="00934C1A" w:rsidRDefault="002B3138" w:rsidP="00D86EDB">
      <w:pPr>
        <w:pStyle w:val="ListParagraph"/>
        <w:numPr>
          <w:ilvl w:val="0"/>
          <w:numId w:val="2"/>
        </w:numPr>
        <w:rPr>
          <w:rFonts w:ascii="Times New Roman" w:hAnsi="Times New Roman" w:cs="Times New Roman"/>
          <w:sz w:val="20"/>
          <w:szCs w:val="20"/>
          <w:lang w:val="en-GB"/>
        </w:rPr>
      </w:pPr>
      <w:r w:rsidRPr="00934C1A">
        <w:rPr>
          <w:rFonts w:ascii="Times New Roman" w:hAnsi="Times New Roman" w:cs="Times New Roman"/>
          <w:sz w:val="20"/>
          <w:szCs w:val="20"/>
          <w:lang w:val="en-GB"/>
        </w:rPr>
        <w:t>Calculation of “q factor”</w:t>
      </w:r>
      <w:r w:rsidR="00414457" w:rsidRPr="00934C1A">
        <w:rPr>
          <w:rFonts w:ascii="Times New Roman" w:hAnsi="Times New Roman" w:cs="Times New Roman"/>
          <w:sz w:val="20"/>
          <w:szCs w:val="20"/>
          <w:lang w:val="en-GB"/>
        </w:rPr>
        <w:t xml:space="preserve"> =</w:t>
      </w:r>
      <w:r w:rsidRPr="00934C1A">
        <w:rPr>
          <w:rFonts w:ascii="Times New Roman" w:hAnsi="Times New Roman" w:cs="Times New Roman"/>
          <w:sz w:val="20"/>
          <w:szCs w:val="20"/>
          <w:lang w:val="en-GB"/>
        </w:rPr>
        <w:t xml:space="preserve"> </w:t>
      </w:r>
      <m:oMath>
        <m:f>
          <m:fPr>
            <m:ctrlPr>
              <w:rPr>
                <w:rFonts w:ascii="Cambria Math" w:hAnsi="Cambria Math" w:cs="Times New Roman"/>
                <w:i/>
                <w:sz w:val="20"/>
                <w:szCs w:val="20"/>
                <w:lang w:val="en-GB"/>
              </w:rPr>
            </m:ctrlPr>
          </m:fPr>
          <m:num>
            <m:r>
              <w:rPr>
                <w:rFonts w:ascii="Cambria Math" w:hAnsi="Cambria Math" w:cs="Times New Roman"/>
                <w:sz w:val="20"/>
                <w:szCs w:val="20"/>
                <w:lang w:val="en-GB"/>
              </w:rPr>
              <m:t>adjustment</m:t>
            </m:r>
          </m:num>
          <m:den>
            <m:r>
              <w:rPr>
                <w:rFonts w:ascii="Cambria Math" w:hAnsi="Cambria Math" w:cs="Times New Roman"/>
                <w:sz w:val="20"/>
                <w:szCs w:val="20"/>
                <w:lang w:val="en-GB"/>
              </w:rPr>
              <m:t>BSC</m:t>
            </m:r>
            <m:sSup>
              <m:sSupPr>
                <m:ctrlPr>
                  <w:rPr>
                    <w:rFonts w:ascii="Cambria Math" w:hAnsi="Cambria Math" w:cs="Times New Roman"/>
                    <w:i/>
                    <w:sz w:val="20"/>
                    <w:szCs w:val="20"/>
                    <w:lang w:val="en-GB"/>
                  </w:rPr>
                </m:ctrlPr>
              </m:sSupPr>
              <m:e>
                <m:r>
                  <w:rPr>
                    <w:rFonts w:ascii="Cambria Math" w:hAnsi="Cambria Math" w:cs="Times New Roman"/>
                    <w:sz w:val="20"/>
                    <w:szCs w:val="20"/>
                    <w:lang w:val="en-GB"/>
                  </w:rPr>
                  <m:t>R</m:t>
                </m:r>
              </m:e>
              <m:sup>
                <m:r>
                  <w:rPr>
                    <w:rFonts w:ascii="Cambria Math" w:hAnsi="Cambria Math" w:cs="Times New Roman"/>
                    <w:sz w:val="20"/>
                    <w:szCs w:val="20"/>
                    <w:lang w:val="en-GB"/>
                  </w:rPr>
                  <m:t>'</m:t>
                </m:r>
              </m:sup>
            </m:sSup>
            <m:r>
              <w:rPr>
                <w:rFonts w:ascii="Cambria Math" w:hAnsi="Cambria Math" w:cs="Times New Roman"/>
                <w:sz w:val="20"/>
                <w:szCs w:val="20"/>
                <w:lang w:val="en-GB"/>
              </w:rPr>
              <m:t xml:space="preserve"> -</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den>
        </m:f>
      </m:oMath>
      <w:r w:rsidR="00E72765" w:rsidRPr="00934C1A">
        <w:rPr>
          <w:rFonts w:ascii="Times New Roman" w:hAnsi="Times New Roman" w:cs="Times New Roman"/>
          <w:sz w:val="20"/>
          <w:szCs w:val="20"/>
          <w:lang w:val="en-GB"/>
        </w:rPr>
        <w:t xml:space="preserve"> </w:t>
      </w:r>
      <w:r w:rsidRPr="00934C1A">
        <w:rPr>
          <w:rFonts w:ascii="Times New Roman" w:hAnsi="Times New Roman" w:cs="Times New Roman"/>
          <w:sz w:val="20"/>
          <w:szCs w:val="20"/>
          <w:lang w:val="en-GB"/>
        </w:rPr>
        <w:t>, where</w:t>
      </w:r>
    </w:p>
    <w:p w14:paraId="1744CC61" w14:textId="02AF29AA" w:rsidR="002B3138" w:rsidRPr="00934C1A" w:rsidRDefault="002B3138" w:rsidP="00D86EDB">
      <w:pPr>
        <w:pStyle w:val="ListParagraph"/>
        <w:numPr>
          <w:ilvl w:val="1"/>
          <w:numId w:val="2"/>
        </w:numPr>
        <w:rPr>
          <w:rFonts w:ascii="Times New Roman" w:hAnsi="Times New Roman" w:cs="Times New Roman"/>
          <w:sz w:val="20"/>
          <w:szCs w:val="20"/>
          <w:lang w:val="en-GB"/>
        </w:rPr>
      </w:pPr>
      <m:oMath>
        <m:r>
          <w:rPr>
            <w:rFonts w:ascii="Cambria Math" w:hAnsi="Cambria Math" w:cs="Times New Roman"/>
            <w:sz w:val="20"/>
            <w:szCs w:val="20"/>
            <w:lang w:val="en-GB"/>
          </w:rPr>
          <m:t>adjustment</m:t>
        </m:r>
      </m:oMath>
      <w:r w:rsidRPr="00934C1A">
        <w:rPr>
          <w:rFonts w:ascii="Times New Roman" w:eastAsiaTheme="minorEastAsia" w:hAnsi="Times New Roman" w:cs="Times New Roman"/>
          <w:sz w:val="20"/>
          <w:szCs w:val="20"/>
          <w:lang w:val="en-GB"/>
        </w:rPr>
        <w:t xml:space="preserve"> = </w:t>
      </w:r>
      <w:r w:rsidR="006D1384" w:rsidRPr="00934C1A">
        <w:rPr>
          <w:rFonts w:ascii="Times New Roman" w:eastAsiaTheme="minorEastAsia" w:hAnsi="Times New Roman" w:cs="Times New Roman"/>
          <w:sz w:val="20"/>
          <w:szCs w:val="20"/>
          <w:lang w:val="en-GB"/>
        </w:rPr>
        <w:t>Adjustment calculated according to one of the three methods referred above</w:t>
      </w:r>
    </w:p>
    <w:p w14:paraId="54775D56" w14:textId="45A32E1E" w:rsidR="002B3138" w:rsidRPr="00934C1A" w:rsidRDefault="002B3138" w:rsidP="00D86EDB">
      <w:pPr>
        <w:pStyle w:val="ListParagraph"/>
        <w:numPr>
          <w:ilvl w:val="1"/>
          <w:numId w:val="2"/>
        </w:numPr>
        <w:rPr>
          <w:rFonts w:ascii="Times New Roman" w:hAnsi="Times New Roman" w:cs="Times New Roman"/>
          <w:sz w:val="20"/>
          <w:szCs w:val="20"/>
          <w:lang w:val="en-GB"/>
        </w:rPr>
      </w:pPr>
      <m:oMath>
        <m:r>
          <w:rPr>
            <w:rFonts w:ascii="Cambria Math" w:hAnsi="Cambria Math" w:cs="Times New Roman"/>
            <w:sz w:val="20"/>
            <w:szCs w:val="20"/>
            <w:lang w:val="en-GB"/>
          </w:rPr>
          <m:t>BSCR'</m:t>
        </m:r>
      </m:oMath>
      <w:r w:rsidRPr="00934C1A">
        <w:rPr>
          <w:rFonts w:ascii="Times New Roman" w:eastAsiaTheme="minorEastAsia" w:hAnsi="Times New Roman" w:cs="Times New Roman"/>
          <w:sz w:val="20"/>
          <w:szCs w:val="20"/>
          <w:lang w:val="en-GB"/>
        </w:rPr>
        <w:t xml:space="preserve"> = </w:t>
      </w:r>
      <w:r w:rsidR="00EE1DC6" w:rsidRPr="00934C1A">
        <w:rPr>
          <w:rFonts w:ascii="Times New Roman" w:eastAsiaTheme="minorEastAsia" w:hAnsi="Times New Roman" w:cs="Times New Roman"/>
          <w:sz w:val="20"/>
          <w:szCs w:val="20"/>
          <w:lang w:val="en-GB"/>
        </w:rPr>
        <w:t>Basic solvency capital requirement</w:t>
      </w:r>
      <w:r w:rsidRPr="00934C1A">
        <w:rPr>
          <w:rFonts w:ascii="Times New Roman" w:eastAsiaTheme="minorEastAsia" w:hAnsi="Times New Roman" w:cs="Times New Roman"/>
          <w:sz w:val="20"/>
          <w:szCs w:val="20"/>
          <w:lang w:val="en-GB"/>
        </w:rPr>
        <w:t xml:space="preserve"> calculated according</w:t>
      </w:r>
      <w:r w:rsidR="00BA48C1" w:rsidRPr="00934C1A">
        <w:rPr>
          <w:rFonts w:ascii="Times New Roman" w:eastAsiaTheme="minorEastAsia" w:hAnsi="Times New Roman" w:cs="Times New Roman"/>
          <w:sz w:val="20"/>
          <w:szCs w:val="20"/>
          <w:lang w:val="en-GB"/>
        </w:rPr>
        <w:t xml:space="preserve"> to</w:t>
      </w:r>
      <w:r w:rsidRPr="00934C1A">
        <w:rPr>
          <w:rFonts w:ascii="Times New Roman" w:eastAsiaTheme="minorEastAsia" w:hAnsi="Times New Roman" w:cs="Times New Roman"/>
          <w:sz w:val="20"/>
          <w:szCs w:val="20"/>
          <w:lang w:val="en-GB"/>
        </w:rPr>
        <w:t xml:space="preserve"> the information reported in this template</w:t>
      </w:r>
      <w:r w:rsidR="009A060D" w:rsidRPr="00934C1A">
        <w:rPr>
          <w:rFonts w:ascii="Times New Roman" w:eastAsiaTheme="minorEastAsia" w:hAnsi="Times New Roman" w:cs="Times New Roman"/>
          <w:sz w:val="20"/>
          <w:szCs w:val="20"/>
          <w:lang w:val="en-GB"/>
        </w:rPr>
        <w:t xml:space="preserve"> (C0030/R0100)</w:t>
      </w:r>
    </w:p>
    <w:p w14:paraId="0CA77F5C" w14:textId="6C2CA93E" w:rsidR="002B3138" w:rsidRPr="00934C1A" w:rsidRDefault="004514D0" w:rsidP="00D86EDB">
      <w:pPr>
        <w:pStyle w:val="ListParagraph"/>
        <w:numPr>
          <w:ilvl w:val="1"/>
          <w:numId w:val="2"/>
        </w:numPr>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oMath>
      <w:r w:rsidR="002B3138" w:rsidRPr="00934C1A">
        <w:rPr>
          <w:rFonts w:ascii="Times New Roman" w:eastAsiaTheme="minorEastAsia" w:hAnsi="Times New Roman" w:cs="Times New Roman"/>
          <w:sz w:val="20"/>
          <w:szCs w:val="20"/>
          <w:lang w:val="en-GB"/>
        </w:rPr>
        <w:t xml:space="preserve"> = nSCR for intangible assets risk according to the information reported in this template</w:t>
      </w:r>
      <w:r w:rsidR="009A060D" w:rsidRPr="00934C1A">
        <w:rPr>
          <w:rFonts w:ascii="Times New Roman" w:eastAsiaTheme="minorEastAsia" w:hAnsi="Times New Roman" w:cs="Times New Roman"/>
          <w:sz w:val="20"/>
          <w:szCs w:val="20"/>
          <w:lang w:val="en-GB"/>
        </w:rPr>
        <w:t xml:space="preserve"> (C0030/R0070)</w:t>
      </w:r>
    </w:p>
    <w:p w14:paraId="285A56C4" w14:textId="2C78E3A8" w:rsidR="002B3138" w:rsidRPr="00934C1A" w:rsidRDefault="002B3138" w:rsidP="00D32D6A">
      <w:pPr>
        <w:pStyle w:val="ListParagraph"/>
        <w:numPr>
          <w:ilvl w:val="0"/>
          <w:numId w:val="2"/>
        </w:numPr>
        <w:rPr>
          <w:rFonts w:ascii="Times New Roman" w:hAnsi="Times New Roman" w:cs="Times New Roman"/>
          <w:sz w:val="20"/>
          <w:szCs w:val="20"/>
          <w:lang w:val="en-GB"/>
        </w:rPr>
      </w:pPr>
      <w:r w:rsidRPr="00934C1A">
        <w:rPr>
          <w:rFonts w:ascii="Times New Roman" w:hAnsi="Times New Roman" w:cs="Times New Roman"/>
          <w:sz w:val="20"/>
          <w:szCs w:val="20"/>
          <w:lang w:val="en-GB"/>
        </w:rPr>
        <w:t>Multiplication of this “q factor” by the nSCR of each relevant risk module (i.e. market risk, counterparty default risk, life underwriting risk, health underwriting risk and non-life underwriting risk)</w:t>
      </w:r>
    </w:p>
    <w:p w14:paraId="26969430" w14:textId="77777777" w:rsidR="00092FAC" w:rsidRPr="00934C1A" w:rsidRDefault="00092FAC"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For group reporting the following specific requirements shall be met: </w:t>
      </w:r>
    </w:p>
    <w:p w14:paraId="79BFBB7E" w14:textId="48E757F9" w:rsidR="00092FAC" w:rsidRPr="00934C1A" w:rsidRDefault="00092FAC" w:rsidP="00934C1A">
      <w:pPr>
        <w:pStyle w:val="ListParagraph"/>
        <w:numPr>
          <w:ilvl w:val="0"/>
          <w:numId w:val="5"/>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lastRenderedPageBreak/>
        <w:t xml:space="preserve">The information until R0460 is applicable when method 1 as defined in </w:t>
      </w:r>
      <w:r w:rsidR="00934C1A">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230 of  Solvency  II Directive  is  used,  either  exclusively  or  in  combination with method 2 as defined in </w:t>
      </w:r>
      <w:r w:rsidR="00934C1A">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233 of </w:t>
      </w:r>
      <w:r w:rsidR="006B5C37">
        <w:rPr>
          <w:rFonts w:ascii="Times New Roman" w:eastAsia="Times New Roman" w:hAnsi="Times New Roman" w:cs="Times New Roman"/>
          <w:sz w:val="20"/>
          <w:szCs w:val="20"/>
          <w:lang w:val="en-GB" w:eastAsia="es-ES"/>
        </w:rPr>
        <w:t>Directive 2009/138/EC</w:t>
      </w:r>
      <w:r w:rsidRPr="00934C1A">
        <w:rPr>
          <w:rFonts w:ascii="Times New Roman" w:hAnsi="Times New Roman" w:cs="Times New Roman"/>
          <w:sz w:val="20"/>
          <w:szCs w:val="20"/>
          <w:lang w:val="en-GB"/>
        </w:rPr>
        <w:t xml:space="preserve">; </w:t>
      </w:r>
    </w:p>
    <w:p w14:paraId="59D183A2" w14:textId="6E26D70D" w:rsidR="00092FAC" w:rsidRPr="008843C5" w:rsidRDefault="00092FAC" w:rsidP="004D5E08">
      <w:pPr>
        <w:pStyle w:val="ListParagraph"/>
        <w:numPr>
          <w:ilvl w:val="0"/>
          <w:numId w:val="5"/>
        </w:numPr>
        <w:jc w:val="both"/>
        <w:rPr>
          <w:rFonts w:ascii="Times New Roman" w:hAnsi="Times New Roman" w:cs="Times New Roman"/>
          <w:sz w:val="20"/>
          <w:szCs w:val="20"/>
          <w:lang w:val="en-GB"/>
          <w:rPrChange w:id="31" w:author="Author">
            <w:rPr>
              <w:lang w:val="en-GB"/>
            </w:rPr>
          </w:rPrChange>
        </w:rPr>
      </w:pPr>
      <w:r w:rsidRPr="0089455B">
        <w:rPr>
          <w:rFonts w:ascii="Times New Roman" w:hAnsi="Times New Roman" w:cs="Times New Roman"/>
          <w:sz w:val="20"/>
          <w:szCs w:val="20"/>
          <w:lang w:val="en-GB"/>
        </w:rPr>
        <w:t xml:space="preserve">When  combination  method  is  being  used,  the information until R0460 is  to  be submitted  only  for  the  part  of  the  group  calculated  with  method 1 as defined in </w:t>
      </w:r>
      <w:r w:rsidR="00934C1A" w:rsidRPr="0089455B">
        <w:rPr>
          <w:rFonts w:ascii="Times New Roman" w:hAnsi="Times New Roman" w:cs="Times New Roman"/>
          <w:sz w:val="20"/>
          <w:szCs w:val="20"/>
          <w:lang w:val="en-GB"/>
        </w:rPr>
        <w:t>Article</w:t>
      </w:r>
      <w:r w:rsidRPr="0089455B">
        <w:rPr>
          <w:rFonts w:ascii="Times New Roman" w:hAnsi="Times New Roman" w:cs="Times New Roman"/>
          <w:sz w:val="20"/>
          <w:szCs w:val="20"/>
          <w:lang w:val="en-GB"/>
        </w:rPr>
        <w:t xml:space="preserve"> 230 of </w:t>
      </w:r>
      <w:r w:rsidR="006B5C37" w:rsidRPr="0089455B">
        <w:rPr>
          <w:rFonts w:ascii="Times New Roman" w:eastAsia="Times New Roman" w:hAnsi="Times New Roman" w:cs="Times New Roman"/>
          <w:sz w:val="20"/>
          <w:szCs w:val="20"/>
          <w:lang w:val="en-GB" w:eastAsia="es-ES"/>
        </w:rPr>
        <w:t>Directive 2009/138/EC</w:t>
      </w:r>
      <w:r w:rsidR="0089455B" w:rsidRPr="008843C5">
        <w:rPr>
          <w:rFonts w:ascii="Times New Roman" w:eastAsia="Times New Roman" w:hAnsi="Times New Roman" w:cs="Times New Roman"/>
          <w:sz w:val="20"/>
          <w:szCs w:val="20"/>
          <w:lang w:val="en-GB" w:eastAsia="es-ES"/>
          <w:rPrChange w:id="32" w:author="Author">
            <w:rPr>
              <w:lang w:val="en-GB" w:eastAsia="es-ES"/>
            </w:rPr>
          </w:rPrChange>
        </w:rPr>
        <w:t>.</w:t>
      </w:r>
    </w:p>
    <w:p w14:paraId="72516D95" w14:textId="77777777" w:rsidR="00092FAC" w:rsidRPr="00934C1A" w:rsidRDefault="00092FAC" w:rsidP="00934C1A">
      <w:pPr>
        <w:rPr>
          <w:rFonts w:ascii="Times New Roman" w:hAnsi="Times New Roman" w:cs="Times New Roman"/>
          <w:sz w:val="20"/>
          <w:szCs w:val="20"/>
          <w:lang w:val="en-GB"/>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8"/>
        <w:gridCol w:w="2145"/>
        <w:gridCol w:w="4959"/>
        <w:tblGridChange w:id="33">
          <w:tblGrid>
            <w:gridCol w:w="1538"/>
            <w:gridCol w:w="2145"/>
            <w:gridCol w:w="4959"/>
          </w:tblGrid>
        </w:tblGridChange>
      </w:tblGrid>
      <w:tr w:rsidR="0018365E" w:rsidRPr="00934C1A" w14:paraId="08E6F2AE" w14:textId="77777777" w:rsidTr="0018365E">
        <w:trPr>
          <w:trHeight w:val="141"/>
        </w:trPr>
        <w:tc>
          <w:tcPr>
            <w:tcW w:w="1538" w:type="dxa"/>
            <w:shd w:val="clear" w:color="000000" w:fill="FFFFFF"/>
          </w:tcPr>
          <w:p w14:paraId="1056EB2A" w14:textId="77777777" w:rsidR="0018365E" w:rsidRPr="00934C1A" w:rsidRDefault="0018365E" w:rsidP="00934C1A">
            <w:pPr>
              <w:spacing w:after="0" w:line="240" w:lineRule="auto"/>
              <w:jc w:val="center"/>
              <w:rPr>
                <w:rFonts w:ascii="Times New Roman" w:eastAsia="Times New Roman" w:hAnsi="Times New Roman" w:cs="Times New Roman"/>
                <w:b/>
                <w:sz w:val="20"/>
                <w:szCs w:val="20"/>
                <w:lang w:val="en-GB" w:eastAsia="es-ES"/>
              </w:rPr>
            </w:pPr>
          </w:p>
        </w:tc>
        <w:tc>
          <w:tcPr>
            <w:tcW w:w="2145" w:type="dxa"/>
            <w:shd w:val="clear" w:color="000000" w:fill="FFFFFF"/>
          </w:tcPr>
          <w:p w14:paraId="71886C0B" w14:textId="4362D321" w:rsidR="0018365E" w:rsidRPr="00934C1A" w:rsidRDefault="0018365E" w:rsidP="00934C1A">
            <w:pPr>
              <w:spacing w:after="0" w:line="240" w:lineRule="auto"/>
              <w:jc w:val="center"/>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ITEM</w:t>
            </w:r>
          </w:p>
        </w:tc>
        <w:tc>
          <w:tcPr>
            <w:tcW w:w="4959" w:type="dxa"/>
            <w:shd w:val="clear" w:color="000000" w:fill="FFFFFF"/>
          </w:tcPr>
          <w:p w14:paraId="19A5CE45" w14:textId="414A82A3" w:rsidR="0018365E" w:rsidRPr="00934C1A" w:rsidRDefault="0018365E" w:rsidP="00934C1A">
            <w:pPr>
              <w:spacing w:after="0" w:line="240" w:lineRule="auto"/>
              <w:jc w:val="center"/>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INSTRUCTIONS</w:t>
            </w:r>
          </w:p>
        </w:tc>
      </w:tr>
      <w:tr w:rsidR="009843EE" w:rsidRPr="00934C1A" w14:paraId="505D8C9B" w14:textId="77777777" w:rsidTr="0018365E">
        <w:trPr>
          <w:trHeight w:val="141"/>
        </w:trPr>
        <w:tc>
          <w:tcPr>
            <w:tcW w:w="1538" w:type="dxa"/>
            <w:shd w:val="clear" w:color="000000" w:fill="FFFFFF"/>
          </w:tcPr>
          <w:p w14:paraId="176B15E9" w14:textId="77777777" w:rsidR="009843EE" w:rsidRPr="00934C1A" w:rsidRDefault="009843EE" w:rsidP="0018365E">
            <w:pPr>
              <w:spacing w:after="0" w:line="240" w:lineRule="auto"/>
              <w:rPr>
                <w:rFonts w:ascii="Times New Roman" w:eastAsia="Times New Roman" w:hAnsi="Times New Roman" w:cs="Times New Roman"/>
                <w:sz w:val="20"/>
                <w:szCs w:val="20"/>
                <w:highlight w:val="green"/>
                <w:lang w:val="en-GB" w:eastAsia="es-ES"/>
              </w:rPr>
            </w:pPr>
            <w:r w:rsidRPr="00934C1A">
              <w:rPr>
                <w:rFonts w:ascii="Times New Roman" w:eastAsia="Times New Roman" w:hAnsi="Times New Roman" w:cs="Times New Roman"/>
                <w:sz w:val="20"/>
                <w:szCs w:val="20"/>
                <w:lang w:val="en-GB" w:eastAsia="es-ES"/>
              </w:rPr>
              <w:t>Z0010</w:t>
            </w:r>
          </w:p>
        </w:tc>
        <w:tc>
          <w:tcPr>
            <w:tcW w:w="2145" w:type="dxa"/>
            <w:shd w:val="clear" w:color="000000" w:fill="FFFFFF"/>
          </w:tcPr>
          <w:p w14:paraId="02345C45" w14:textId="77E31255" w:rsidR="009843EE" w:rsidRPr="00934C1A" w:rsidRDefault="00934C1A" w:rsidP="0018365E">
            <w:pPr>
              <w:spacing w:after="0" w:line="240" w:lineRule="auto"/>
              <w:rPr>
                <w:rFonts w:ascii="Times New Roman" w:eastAsia="Times New Roman" w:hAnsi="Times New Roman" w:cs="Times New Roman"/>
                <w:sz w:val="20"/>
                <w:szCs w:val="20"/>
                <w:highlight w:val="green"/>
                <w:lang w:val="en-GB" w:eastAsia="es-ES"/>
              </w:rPr>
            </w:pPr>
            <w:r>
              <w:rPr>
                <w:rFonts w:ascii="Times New Roman" w:eastAsia="Times New Roman" w:hAnsi="Times New Roman" w:cs="Times New Roman"/>
                <w:sz w:val="20"/>
                <w:szCs w:val="20"/>
                <w:lang w:val="en-GB" w:eastAsia="es-ES"/>
              </w:rPr>
              <w:t>Article</w:t>
            </w:r>
            <w:r w:rsidR="001E558A" w:rsidRPr="00934C1A">
              <w:rPr>
                <w:rFonts w:ascii="Times New Roman" w:eastAsia="Times New Roman" w:hAnsi="Times New Roman" w:cs="Times New Roman"/>
                <w:sz w:val="20"/>
                <w:szCs w:val="20"/>
                <w:lang w:val="en-GB" w:eastAsia="es-ES"/>
              </w:rPr>
              <w:t xml:space="preserve"> 112</w:t>
            </w:r>
          </w:p>
        </w:tc>
        <w:tc>
          <w:tcPr>
            <w:tcW w:w="4959" w:type="dxa"/>
            <w:shd w:val="clear" w:color="000000" w:fill="FFFFFF"/>
          </w:tcPr>
          <w:p w14:paraId="2DC487A1" w14:textId="1C41D018"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Identifies whether the reported figures have been requested under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112(7)</w:t>
            </w:r>
            <w:ins w:id="34" w:author="Author">
              <w:r w:rsidR="0089101C">
                <w:rPr>
                  <w:rFonts w:ascii="Times New Roman" w:eastAsia="Times New Roman" w:hAnsi="Times New Roman" w:cs="Times New Roman"/>
                  <w:sz w:val="20"/>
                  <w:szCs w:val="20"/>
                  <w:lang w:val="en-GB" w:eastAsia="es-ES"/>
                </w:rPr>
                <w:t xml:space="preserve"> of Solvency II</w:t>
              </w:r>
            </w:ins>
            <w:r w:rsidRPr="00934C1A">
              <w:rPr>
                <w:rFonts w:ascii="Times New Roman" w:eastAsia="Times New Roman" w:hAnsi="Times New Roman" w:cs="Times New Roman"/>
                <w:sz w:val="20"/>
                <w:szCs w:val="20"/>
                <w:lang w:val="en-GB" w:eastAsia="es-ES"/>
              </w:rPr>
              <w:t>, to provide an estimate of the SCR using standard formula.</w:t>
            </w:r>
          </w:p>
          <w:p w14:paraId="6793E6AF" w14:textId="77777777"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p>
          <w:p w14:paraId="3005A516" w14:textId="77777777"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One of the options in the following closed list shall be used:</w:t>
            </w:r>
          </w:p>
          <w:p w14:paraId="639B0AD7" w14:textId="49E4727C"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1 </w:t>
            </w:r>
            <w:r w:rsidR="00B22AB6"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 </w:t>
            </w:r>
            <w:r w:rsidR="00934C1A">
              <w:rPr>
                <w:rFonts w:ascii="Times New Roman" w:eastAsia="Times New Roman" w:hAnsi="Times New Roman" w:cs="Times New Roman"/>
                <w:sz w:val="20"/>
                <w:szCs w:val="20"/>
                <w:lang w:val="en-GB" w:eastAsia="es-ES"/>
              </w:rPr>
              <w:t>Article</w:t>
            </w:r>
            <w:r w:rsidR="00B22AB6" w:rsidRPr="00934C1A">
              <w:rPr>
                <w:rFonts w:ascii="Times New Roman" w:eastAsia="Times New Roman" w:hAnsi="Times New Roman" w:cs="Times New Roman"/>
                <w:sz w:val="20"/>
                <w:szCs w:val="20"/>
                <w:lang w:val="en-GB" w:eastAsia="es-ES"/>
              </w:rPr>
              <w:t xml:space="preserve"> 112(7) reporting</w:t>
            </w:r>
          </w:p>
          <w:p w14:paraId="4DFBCFBE" w14:textId="7F93D414" w:rsidR="009843EE" w:rsidRPr="00934C1A" w:rsidRDefault="00B22AB6" w:rsidP="0018365E">
            <w:pPr>
              <w:spacing w:after="0" w:line="240" w:lineRule="auto"/>
              <w:rPr>
                <w:rFonts w:ascii="Times New Roman" w:eastAsia="Times New Roman" w:hAnsi="Times New Roman" w:cs="Times New Roman"/>
                <w:sz w:val="20"/>
                <w:szCs w:val="20"/>
                <w:highlight w:val="green"/>
                <w:lang w:val="en-GB" w:eastAsia="es-ES"/>
              </w:rPr>
            </w:pPr>
            <w:r w:rsidRPr="00934C1A">
              <w:rPr>
                <w:rFonts w:ascii="Times New Roman" w:eastAsia="Times New Roman" w:hAnsi="Times New Roman" w:cs="Times New Roman"/>
                <w:sz w:val="20"/>
                <w:szCs w:val="20"/>
                <w:lang w:val="en-GB" w:eastAsia="es-ES"/>
              </w:rPr>
              <w:t>2 – Regular reporting</w:t>
            </w:r>
          </w:p>
        </w:tc>
      </w:tr>
      <w:tr w:rsidR="000600C4" w:rsidRPr="00934C1A" w14:paraId="59F7292F" w14:textId="77777777" w:rsidTr="006B5C37">
        <w:trPr>
          <w:trHeight w:val="1386"/>
        </w:trPr>
        <w:tc>
          <w:tcPr>
            <w:tcW w:w="1538" w:type="dxa"/>
            <w:shd w:val="clear" w:color="000000" w:fill="FFFFFF"/>
            <w:hideMark/>
          </w:tcPr>
          <w:p w14:paraId="10AD2892" w14:textId="056AE7DF" w:rsidR="00C11F0B" w:rsidRPr="00934C1A" w:rsidRDefault="000F41C4" w:rsidP="00B22AB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 </w:t>
            </w:r>
            <w:r w:rsidR="00D86EDB" w:rsidRPr="00934C1A">
              <w:rPr>
                <w:rFonts w:ascii="Times New Roman" w:eastAsia="Times New Roman" w:hAnsi="Times New Roman" w:cs="Times New Roman"/>
                <w:sz w:val="20"/>
                <w:szCs w:val="20"/>
                <w:lang w:val="en-GB" w:eastAsia="es-ES"/>
              </w:rPr>
              <w:t>Z00</w:t>
            </w:r>
            <w:r w:rsidR="00D13E33" w:rsidRPr="00934C1A">
              <w:rPr>
                <w:rFonts w:ascii="Times New Roman" w:eastAsia="Times New Roman" w:hAnsi="Times New Roman" w:cs="Times New Roman"/>
                <w:sz w:val="20"/>
                <w:szCs w:val="20"/>
                <w:lang w:val="en-GB" w:eastAsia="es-ES"/>
              </w:rPr>
              <w:t>2</w:t>
            </w:r>
            <w:r w:rsidR="002E04EF" w:rsidRPr="00934C1A">
              <w:rPr>
                <w:rFonts w:ascii="Times New Roman" w:eastAsia="Times New Roman" w:hAnsi="Times New Roman" w:cs="Times New Roman"/>
                <w:sz w:val="20"/>
                <w:szCs w:val="20"/>
                <w:lang w:val="en-GB" w:eastAsia="es-ES"/>
              </w:rPr>
              <w:t>0</w:t>
            </w:r>
          </w:p>
        </w:tc>
        <w:tc>
          <w:tcPr>
            <w:tcW w:w="2145" w:type="dxa"/>
            <w:shd w:val="clear" w:color="000000" w:fill="FFFFFF"/>
            <w:hideMark/>
          </w:tcPr>
          <w:p w14:paraId="5DFA17F1" w14:textId="6A147F02" w:rsidR="00C11F0B" w:rsidRPr="00934C1A" w:rsidRDefault="00C11F0B">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Ring</w:t>
            </w:r>
            <w:r w:rsidR="00D13E33" w:rsidRPr="00934C1A">
              <w:rPr>
                <w:rFonts w:ascii="Times New Roman" w:eastAsia="Times New Roman" w:hAnsi="Times New Roman" w:cs="Times New Roman"/>
                <w:sz w:val="20"/>
                <w:szCs w:val="20"/>
                <w:lang w:val="en-GB" w:eastAsia="es-ES"/>
              </w:rPr>
              <w:t>-f</w:t>
            </w:r>
            <w:r w:rsidRPr="00934C1A">
              <w:rPr>
                <w:rFonts w:ascii="Times New Roman" w:eastAsia="Times New Roman" w:hAnsi="Times New Roman" w:cs="Times New Roman"/>
                <w:sz w:val="20"/>
                <w:szCs w:val="20"/>
                <w:lang w:val="en-GB" w:eastAsia="es-ES"/>
              </w:rPr>
              <w:t xml:space="preserve">enced </w:t>
            </w:r>
            <w:r w:rsidR="00D13E33" w:rsidRPr="00934C1A">
              <w:rPr>
                <w:rFonts w:ascii="Times New Roman" w:eastAsia="Times New Roman" w:hAnsi="Times New Roman" w:cs="Times New Roman"/>
                <w:sz w:val="20"/>
                <w:szCs w:val="20"/>
                <w:lang w:val="en-GB" w:eastAsia="es-ES"/>
              </w:rPr>
              <w:t>f</w:t>
            </w:r>
            <w:r w:rsidRPr="00934C1A">
              <w:rPr>
                <w:rFonts w:ascii="Times New Roman" w:eastAsia="Times New Roman" w:hAnsi="Times New Roman" w:cs="Times New Roman"/>
                <w:sz w:val="20"/>
                <w:szCs w:val="20"/>
                <w:lang w:val="en-GB" w:eastAsia="es-ES"/>
              </w:rPr>
              <w:t>und</w:t>
            </w:r>
            <w:r w:rsidR="00B14698" w:rsidRPr="00934C1A">
              <w:rPr>
                <w:rFonts w:ascii="Times New Roman" w:eastAsia="Times New Roman" w:hAnsi="Times New Roman" w:cs="Times New Roman"/>
                <w:sz w:val="20"/>
                <w:szCs w:val="20"/>
                <w:lang w:val="en-GB" w:eastAsia="es-ES"/>
              </w:rPr>
              <w:t>,</w:t>
            </w:r>
            <w:r w:rsidR="00F81457" w:rsidRPr="00934C1A">
              <w:rPr>
                <w:rFonts w:ascii="Times New Roman" w:eastAsia="Times New Roman" w:hAnsi="Times New Roman" w:cs="Times New Roman"/>
                <w:sz w:val="20"/>
                <w:szCs w:val="20"/>
                <w:lang w:val="en-GB" w:eastAsia="es-ES"/>
              </w:rPr>
              <w:t xml:space="preserve"> </w:t>
            </w:r>
            <w:r w:rsidR="00D13E33" w:rsidRPr="00934C1A">
              <w:rPr>
                <w:rFonts w:ascii="Times New Roman" w:eastAsia="Times New Roman" w:hAnsi="Times New Roman" w:cs="Times New Roman"/>
                <w:sz w:val="20"/>
                <w:szCs w:val="20"/>
                <w:lang w:val="en-GB" w:eastAsia="es-ES"/>
              </w:rPr>
              <w:t>m</w:t>
            </w:r>
            <w:r w:rsidR="00F81457" w:rsidRPr="00934C1A">
              <w:rPr>
                <w:rFonts w:ascii="Times New Roman" w:eastAsia="Times New Roman" w:hAnsi="Times New Roman" w:cs="Times New Roman"/>
                <w:sz w:val="20"/>
                <w:szCs w:val="20"/>
                <w:lang w:val="en-GB" w:eastAsia="es-ES"/>
              </w:rPr>
              <w:t xml:space="preserve">atching </w:t>
            </w:r>
            <w:r w:rsidR="00EE1DC6" w:rsidRPr="00934C1A">
              <w:rPr>
                <w:rFonts w:ascii="Times New Roman" w:eastAsia="Times New Roman" w:hAnsi="Times New Roman" w:cs="Times New Roman"/>
                <w:sz w:val="20"/>
                <w:szCs w:val="20"/>
                <w:lang w:val="en-GB" w:eastAsia="es-ES"/>
              </w:rPr>
              <w:t xml:space="preserve">adjustment </w:t>
            </w:r>
            <w:r w:rsidR="00F81457" w:rsidRPr="00934C1A">
              <w:rPr>
                <w:rFonts w:ascii="Times New Roman" w:eastAsia="Times New Roman" w:hAnsi="Times New Roman" w:cs="Times New Roman"/>
                <w:sz w:val="20"/>
                <w:szCs w:val="20"/>
                <w:lang w:val="en-GB" w:eastAsia="es-ES"/>
              </w:rPr>
              <w:t>portfolio</w:t>
            </w:r>
            <w:r w:rsidR="00B14698" w:rsidRPr="00934C1A">
              <w:rPr>
                <w:rFonts w:ascii="Times New Roman" w:eastAsia="Times New Roman" w:hAnsi="Times New Roman" w:cs="Times New Roman"/>
                <w:sz w:val="20"/>
                <w:szCs w:val="20"/>
                <w:lang w:val="en-GB" w:eastAsia="es-ES"/>
              </w:rPr>
              <w:t xml:space="preserve"> or </w:t>
            </w:r>
            <w:r w:rsidR="0018365E" w:rsidRPr="00934C1A">
              <w:rPr>
                <w:rFonts w:ascii="Times New Roman" w:eastAsia="Times New Roman" w:hAnsi="Times New Roman" w:cs="Times New Roman"/>
                <w:sz w:val="20"/>
                <w:szCs w:val="20"/>
                <w:lang w:val="en-GB" w:eastAsia="es-ES"/>
              </w:rPr>
              <w:t>r</w:t>
            </w:r>
            <w:r w:rsidR="00B14698" w:rsidRPr="00934C1A">
              <w:rPr>
                <w:rFonts w:ascii="Times New Roman" w:eastAsia="Times New Roman" w:hAnsi="Times New Roman" w:cs="Times New Roman"/>
                <w:sz w:val="20"/>
                <w:szCs w:val="20"/>
                <w:lang w:val="en-GB" w:eastAsia="es-ES"/>
              </w:rPr>
              <w:t xml:space="preserve">emaining </w:t>
            </w:r>
            <w:r w:rsidR="0018365E" w:rsidRPr="00934C1A">
              <w:rPr>
                <w:rFonts w:ascii="Times New Roman" w:eastAsia="Times New Roman" w:hAnsi="Times New Roman" w:cs="Times New Roman"/>
                <w:sz w:val="20"/>
                <w:szCs w:val="20"/>
                <w:lang w:val="en-GB" w:eastAsia="es-ES"/>
              </w:rPr>
              <w:t>p</w:t>
            </w:r>
            <w:r w:rsidR="00B14698" w:rsidRPr="00934C1A">
              <w:rPr>
                <w:rFonts w:ascii="Times New Roman" w:eastAsia="Times New Roman" w:hAnsi="Times New Roman" w:cs="Times New Roman"/>
                <w:sz w:val="20"/>
                <w:szCs w:val="20"/>
                <w:lang w:val="en-GB" w:eastAsia="es-ES"/>
              </w:rPr>
              <w:t>art</w:t>
            </w:r>
          </w:p>
        </w:tc>
        <w:tc>
          <w:tcPr>
            <w:tcW w:w="4959" w:type="dxa"/>
            <w:shd w:val="clear" w:color="000000" w:fill="FFFFFF"/>
            <w:hideMark/>
          </w:tcPr>
          <w:p w14:paraId="5E756D83" w14:textId="03D8F19F" w:rsidR="00D86EDB" w:rsidRPr="00934C1A" w:rsidRDefault="00C11F0B">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Identifies whether the reported figures are with regard to </w:t>
            </w:r>
            <w:r w:rsidR="00F36C1D" w:rsidRPr="00934C1A">
              <w:rPr>
                <w:rFonts w:ascii="Times New Roman" w:eastAsia="Times New Roman" w:hAnsi="Times New Roman" w:cs="Times New Roman"/>
                <w:sz w:val="20"/>
                <w:szCs w:val="20"/>
                <w:lang w:val="en-GB" w:eastAsia="es-ES"/>
              </w:rPr>
              <w:t xml:space="preserve">a </w:t>
            </w:r>
            <w:r w:rsidRPr="00934C1A">
              <w:rPr>
                <w:rFonts w:ascii="Times New Roman" w:eastAsia="Times New Roman" w:hAnsi="Times New Roman" w:cs="Times New Roman"/>
                <w:sz w:val="20"/>
                <w:szCs w:val="20"/>
                <w:lang w:val="en-GB" w:eastAsia="es-ES"/>
              </w:rPr>
              <w:t>RFF</w:t>
            </w:r>
            <w:r w:rsidR="00F81457" w:rsidRPr="00934C1A">
              <w:rPr>
                <w:rFonts w:ascii="Times New Roman" w:eastAsia="Times New Roman" w:hAnsi="Times New Roman" w:cs="Times New Roman"/>
                <w:sz w:val="20"/>
                <w:szCs w:val="20"/>
                <w:lang w:val="en-GB" w:eastAsia="es-ES"/>
              </w:rPr>
              <w:t xml:space="preserve">, matching </w:t>
            </w:r>
            <w:r w:rsidR="00EE1DC6" w:rsidRPr="00934C1A">
              <w:rPr>
                <w:rFonts w:ascii="Times New Roman" w:eastAsia="Times New Roman" w:hAnsi="Times New Roman" w:cs="Times New Roman"/>
                <w:sz w:val="20"/>
                <w:szCs w:val="20"/>
                <w:lang w:val="en-GB" w:eastAsia="es-ES"/>
              </w:rPr>
              <w:t xml:space="preserve">adjustment </w:t>
            </w:r>
            <w:r w:rsidR="00F81457" w:rsidRPr="00934C1A">
              <w:rPr>
                <w:rFonts w:ascii="Times New Roman" w:eastAsia="Times New Roman" w:hAnsi="Times New Roman" w:cs="Times New Roman"/>
                <w:sz w:val="20"/>
                <w:szCs w:val="20"/>
                <w:lang w:val="en-GB" w:eastAsia="es-ES"/>
              </w:rPr>
              <w:t>portfolio</w:t>
            </w:r>
            <w:r w:rsidRPr="00934C1A">
              <w:rPr>
                <w:rFonts w:ascii="Times New Roman" w:eastAsia="Times New Roman" w:hAnsi="Times New Roman" w:cs="Times New Roman"/>
                <w:sz w:val="20"/>
                <w:szCs w:val="20"/>
                <w:lang w:val="en-GB" w:eastAsia="es-ES"/>
              </w:rPr>
              <w:t xml:space="preserve"> or </w:t>
            </w:r>
            <w:r w:rsidR="00F36C1D" w:rsidRPr="00934C1A">
              <w:rPr>
                <w:rFonts w:ascii="Times New Roman" w:eastAsia="Times New Roman" w:hAnsi="Times New Roman" w:cs="Times New Roman"/>
                <w:sz w:val="20"/>
                <w:szCs w:val="20"/>
                <w:lang w:val="en-GB" w:eastAsia="es-ES"/>
              </w:rPr>
              <w:t>to the</w:t>
            </w:r>
            <w:r w:rsidRPr="00934C1A">
              <w:rPr>
                <w:rFonts w:ascii="Times New Roman" w:eastAsia="Times New Roman" w:hAnsi="Times New Roman" w:cs="Times New Roman"/>
                <w:sz w:val="20"/>
                <w:szCs w:val="20"/>
                <w:lang w:val="en-GB" w:eastAsia="es-ES"/>
              </w:rPr>
              <w:t xml:space="preserve"> remaining part. One of the options in the following closed list shall be used:</w:t>
            </w:r>
            <w:r w:rsidRPr="00934C1A">
              <w:rPr>
                <w:rFonts w:ascii="Times New Roman" w:eastAsia="Times New Roman" w:hAnsi="Times New Roman" w:cs="Times New Roman"/>
                <w:sz w:val="20"/>
                <w:szCs w:val="20"/>
                <w:lang w:val="en-GB" w:eastAsia="es-ES"/>
              </w:rPr>
              <w:br/>
            </w:r>
            <w:r w:rsidR="009054DD" w:rsidRPr="00934C1A">
              <w:rPr>
                <w:rFonts w:ascii="Times New Roman" w:eastAsia="Times New Roman" w:hAnsi="Times New Roman" w:cs="Times New Roman"/>
                <w:sz w:val="20"/>
                <w:szCs w:val="20"/>
                <w:lang w:val="en-GB" w:eastAsia="es-ES"/>
              </w:rPr>
              <w:t>1 –</w:t>
            </w:r>
            <w:r w:rsidR="00C723F9"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RFF</w:t>
            </w:r>
            <w:r w:rsidR="00D13E33" w:rsidRPr="00934C1A">
              <w:rPr>
                <w:rFonts w:ascii="Times New Roman" w:eastAsia="Times New Roman" w:hAnsi="Times New Roman" w:cs="Times New Roman"/>
                <w:sz w:val="20"/>
                <w:szCs w:val="20"/>
                <w:lang w:val="en-GB" w:eastAsia="es-ES"/>
              </w:rPr>
              <w:t>/MAP</w:t>
            </w:r>
            <w:r w:rsidRPr="00934C1A" w:rsidDel="00C11F0B">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br/>
            </w:r>
            <w:r w:rsidR="00D13E33" w:rsidRPr="00934C1A">
              <w:rPr>
                <w:rFonts w:ascii="Times New Roman" w:eastAsia="Times New Roman" w:hAnsi="Times New Roman" w:cs="Times New Roman"/>
                <w:sz w:val="20"/>
                <w:szCs w:val="20"/>
                <w:lang w:val="en-GB" w:eastAsia="es-ES"/>
              </w:rPr>
              <w:t>2</w:t>
            </w:r>
            <w:r w:rsidR="00AB6AE6" w:rsidRPr="00934C1A">
              <w:rPr>
                <w:rFonts w:ascii="Times New Roman" w:eastAsia="Times New Roman" w:hAnsi="Times New Roman" w:cs="Times New Roman"/>
                <w:sz w:val="20"/>
                <w:szCs w:val="20"/>
                <w:lang w:val="en-GB" w:eastAsia="es-ES"/>
              </w:rPr>
              <w:t xml:space="preserve"> </w:t>
            </w:r>
            <w:r w:rsidR="00C723F9" w:rsidRPr="00934C1A">
              <w:rPr>
                <w:rFonts w:ascii="Times New Roman" w:eastAsia="Times New Roman" w:hAnsi="Times New Roman" w:cs="Times New Roman"/>
                <w:sz w:val="20"/>
                <w:szCs w:val="20"/>
                <w:lang w:val="en-GB" w:eastAsia="es-ES"/>
              </w:rPr>
              <w:t>–</w:t>
            </w:r>
            <w:r w:rsidR="00AB6AE6" w:rsidRPr="00934C1A">
              <w:rPr>
                <w:rFonts w:ascii="Times New Roman" w:eastAsia="Times New Roman" w:hAnsi="Times New Roman" w:cs="Times New Roman"/>
                <w:sz w:val="20"/>
                <w:szCs w:val="20"/>
                <w:lang w:val="en-GB" w:eastAsia="es-ES"/>
              </w:rPr>
              <w:t xml:space="preserve"> </w:t>
            </w:r>
            <w:r w:rsidR="00EE1DC6" w:rsidRPr="00934C1A">
              <w:rPr>
                <w:rFonts w:ascii="Times New Roman" w:eastAsia="Times New Roman" w:hAnsi="Times New Roman" w:cs="Times New Roman"/>
                <w:sz w:val="20"/>
                <w:szCs w:val="20"/>
                <w:lang w:val="en-GB" w:eastAsia="es-ES"/>
              </w:rPr>
              <w:t>R</w:t>
            </w:r>
            <w:r w:rsidRPr="00934C1A">
              <w:rPr>
                <w:rFonts w:ascii="Times New Roman" w:eastAsia="Times New Roman" w:hAnsi="Times New Roman" w:cs="Times New Roman"/>
                <w:sz w:val="20"/>
                <w:szCs w:val="20"/>
                <w:lang w:val="en-GB" w:eastAsia="es-ES"/>
              </w:rPr>
              <w:t>emaining part</w:t>
            </w:r>
          </w:p>
        </w:tc>
      </w:tr>
      <w:tr w:rsidR="000600C4" w:rsidRPr="00934C1A" w14:paraId="1E11DFB5" w14:textId="77777777" w:rsidTr="00D32D6A">
        <w:trPr>
          <w:trHeight w:val="1530"/>
        </w:trPr>
        <w:tc>
          <w:tcPr>
            <w:tcW w:w="1538" w:type="dxa"/>
            <w:shd w:val="clear" w:color="000000" w:fill="FFFFFF"/>
            <w:hideMark/>
          </w:tcPr>
          <w:p w14:paraId="79F3CDCE" w14:textId="4C90DA9C" w:rsidR="000F41C4" w:rsidRPr="00934C1A" w:rsidRDefault="00D86EDB" w:rsidP="00B22AB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Z00</w:t>
            </w:r>
            <w:r w:rsidR="00D13E33" w:rsidRPr="00934C1A">
              <w:rPr>
                <w:rFonts w:ascii="Times New Roman" w:eastAsia="Times New Roman" w:hAnsi="Times New Roman" w:cs="Times New Roman"/>
                <w:sz w:val="20"/>
                <w:szCs w:val="20"/>
                <w:lang w:val="en-GB" w:eastAsia="es-ES"/>
              </w:rPr>
              <w:t>3</w:t>
            </w:r>
            <w:r w:rsidR="002E04EF" w:rsidRPr="00934C1A">
              <w:rPr>
                <w:rFonts w:ascii="Times New Roman" w:eastAsia="Times New Roman" w:hAnsi="Times New Roman" w:cs="Times New Roman"/>
                <w:sz w:val="20"/>
                <w:szCs w:val="20"/>
                <w:lang w:val="en-GB" w:eastAsia="es-ES"/>
              </w:rPr>
              <w:t>0</w:t>
            </w:r>
          </w:p>
        </w:tc>
        <w:tc>
          <w:tcPr>
            <w:tcW w:w="2145" w:type="dxa"/>
            <w:shd w:val="clear" w:color="000000" w:fill="FFFFFF"/>
            <w:hideMark/>
          </w:tcPr>
          <w:p w14:paraId="192B60F5" w14:textId="405628F0" w:rsidR="00C11F0B" w:rsidRPr="00934C1A" w:rsidRDefault="00C11F0B" w:rsidP="00A1019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Fund</w:t>
            </w:r>
            <w:r w:rsidR="00432FEB" w:rsidRPr="00934C1A">
              <w:rPr>
                <w:rFonts w:ascii="Times New Roman" w:eastAsia="Times New Roman" w:hAnsi="Times New Roman" w:cs="Times New Roman"/>
                <w:sz w:val="20"/>
                <w:szCs w:val="20"/>
                <w:lang w:val="en-GB" w:eastAsia="es-ES"/>
              </w:rPr>
              <w:t>/Portfolio</w:t>
            </w:r>
            <w:r w:rsidRPr="00934C1A">
              <w:rPr>
                <w:rFonts w:ascii="Times New Roman" w:eastAsia="Times New Roman" w:hAnsi="Times New Roman" w:cs="Times New Roman"/>
                <w:sz w:val="20"/>
                <w:szCs w:val="20"/>
                <w:lang w:val="en-GB" w:eastAsia="es-ES"/>
              </w:rPr>
              <w:t xml:space="preserve"> number</w:t>
            </w:r>
          </w:p>
        </w:tc>
        <w:tc>
          <w:tcPr>
            <w:tcW w:w="4959" w:type="dxa"/>
            <w:shd w:val="clear" w:color="000000" w:fill="FFFFFF"/>
            <w:hideMark/>
          </w:tcPr>
          <w:p w14:paraId="6B416439" w14:textId="77777777" w:rsidR="0089101C" w:rsidRPr="0089101C" w:rsidRDefault="0089101C" w:rsidP="0089101C">
            <w:pPr>
              <w:spacing w:after="0" w:line="240" w:lineRule="auto"/>
              <w:rPr>
                <w:ins w:id="35" w:author="Author"/>
                <w:rFonts w:ascii="Times New Roman" w:eastAsia="Times New Roman" w:hAnsi="Times New Roman" w:cs="Times New Roman"/>
                <w:sz w:val="20"/>
                <w:szCs w:val="20"/>
                <w:lang w:val="en-GB" w:eastAsia="es-ES"/>
              </w:rPr>
            </w:pPr>
            <w:ins w:id="36" w:author="Author">
              <w:r w:rsidRPr="0089101C">
                <w:rPr>
                  <w:rFonts w:ascii="Times New Roman" w:eastAsia="Times New Roman" w:hAnsi="Times New Roman" w:cs="Times New Roman"/>
                  <w:sz w:val="20"/>
                  <w:szCs w:val="20"/>
                  <w:lang w:val="en-GB" w:eastAsia="es-ES"/>
                </w:rPr>
                <w:t>When item Z0020 = 2, then report “0”</w:t>
              </w:r>
            </w:ins>
          </w:p>
          <w:p w14:paraId="30335A11" w14:textId="0FC7A835" w:rsidR="00C11F0B" w:rsidRPr="00934C1A" w:rsidRDefault="0089101C" w:rsidP="0089101C">
            <w:pPr>
              <w:spacing w:after="0" w:line="240" w:lineRule="auto"/>
              <w:rPr>
                <w:rFonts w:ascii="Times New Roman" w:eastAsia="Times New Roman" w:hAnsi="Times New Roman" w:cs="Times New Roman"/>
                <w:sz w:val="20"/>
                <w:szCs w:val="20"/>
                <w:lang w:val="en-GB" w:eastAsia="es-ES"/>
              </w:rPr>
            </w:pPr>
            <w:ins w:id="37" w:author="Author">
              <w:r>
                <w:rPr>
                  <w:rFonts w:ascii="Times New Roman" w:eastAsia="Times New Roman" w:hAnsi="Times New Roman" w:cs="Times New Roman"/>
                  <w:sz w:val="20"/>
                  <w:szCs w:val="20"/>
                  <w:lang w:val="en-GB" w:eastAsia="es-ES"/>
                </w:rPr>
                <w:t xml:space="preserve"> </w:t>
              </w:r>
              <w:proofErr w:type="gramStart"/>
              <w:r w:rsidRPr="0089101C">
                <w:rPr>
                  <w:rFonts w:ascii="Times New Roman" w:eastAsia="Times New Roman" w:hAnsi="Times New Roman" w:cs="Times New Roman"/>
                  <w:sz w:val="20"/>
                  <w:szCs w:val="20"/>
                  <w:lang w:val="en-GB" w:eastAsia="es-ES"/>
                </w:rPr>
                <w:t>i</w:t>
              </w:r>
            </w:ins>
            <w:proofErr w:type="gramEnd"/>
            <w:del w:id="38" w:author="Author">
              <w:r w:rsidR="00C11F0B" w:rsidRPr="00934C1A" w:rsidDel="00775B79">
                <w:rPr>
                  <w:rFonts w:ascii="Times New Roman" w:eastAsia="Times New Roman" w:hAnsi="Times New Roman" w:cs="Times New Roman"/>
                  <w:sz w:val="20"/>
                  <w:szCs w:val="20"/>
                  <w:lang w:val="en-GB" w:eastAsia="es-ES"/>
                </w:rPr>
                <w:delText>I</w:delText>
              </w:r>
            </w:del>
            <w:r w:rsidR="00C11F0B" w:rsidRPr="00934C1A">
              <w:rPr>
                <w:rFonts w:ascii="Times New Roman" w:eastAsia="Times New Roman" w:hAnsi="Times New Roman" w:cs="Times New Roman"/>
                <w:sz w:val="20"/>
                <w:szCs w:val="20"/>
                <w:lang w:val="en-GB" w:eastAsia="es-ES"/>
              </w:rPr>
              <w:t xml:space="preserve">dentification number for a ring fenced </w:t>
            </w:r>
            <w:proofErr w:type="spellStart"/>
            <w:r w:rsidR="00C11F0B" w:rsidRPr="00934C1A">
              <w:rPr>
                <w:rFonts w:ascii="Times New Roman" w:eastAsia="Times New Roman" w:hAnsi="Times New Roman" w:cs="Times New Roman"/>
                <w:sz w:val="20"/>
                <w:szCs w:val="20"/>
                <w:lang w:val="en-GB" w:eastAsia="es-ES"/>
              </w:rPr>
              <w:t>fu</w:t>
            </w:r>
            <w:ins w:id="39" w:author="Author">
              <w:r w:rsidR="00AA57C6">
                <w:rPr>
                  <w:rFonts w:ascii="Times New Roman" w:eastAsia="Times New Roman" w:hAnsi="Times New Roman" w:cs="Times New Roman"/>
                  <w:sz w:val="20"/>
                  <w:szCs w:val="20"/>
                  <w:lang w:val="en-GB" w:eastAsia="es-ES"/>
                </w:rPr>
                <w:t>d</w:t>
              </w:r>
            </w:ins>
            <w:r w:rsidR="00C11F0B" w:rsidRPr="00934C1A">
              <w:rPr>
                <w:rFonts w:ascii="Times New Roman" w:eastAsia="Times New Roman" w:hAnsi="Times New Roman" w:cs="Times New Roman"/>
                <w:sz w:val="20"/>
                <w:szCs w:val="20"/>
                <w:lang w:val="en-GB" w:eastAsia="es-ES"/>
              </w:rPr>
              <w:t>nd</w:t>
            </w:r>
            <w:proofErr w:type="spellEnd"/>
            <w:r w:rsidR="00432FEB" w:rsidRPr="00934C1A">
              <w:rPr>
                <w:rFonts w:ascii="Times New Roman" w:eastAsia="Times New Roman" w:hAnsi="Times New Roman" w:cs="Times New Roman"/>
                <w:sz w:val="20"/>
                <w:szCs w:val="20"/>
                <w:lang w:val="en-GB" w:eastAsia="es-ES"/>
              </w:rPr>
              <w:t xml:space="preserve"> or matching </w:t>
            </w:r>
            <w:r w:rsidR="00EE1DC6" w:rsidRPr="00934C1A">
              <w:rPr>
                <w:rFonts w:ascii="Times New Roman" w:eastAsia="Times New Roman" w:hAnsi="Times New Roman" w:cs="Times New Roman"/>
                <w:sz w:val="20"/>
                <w:szCs w:val="20"/>
                <w:lang w:val="en-GB" w:eastAsia="es-ES"/>
              </w:rPr>
              <w:t xml:space="preserve">adjustment </w:t>
            </w:r>
            <w:r w:rsidR="00432FEB" w:rsidRPr="00934C1A">
              <w:rPr>
                <w:rFonts w:ascii="Times New Roman" w:eastAsia="Times New Roman" w:hAnsi="Times New Roman" w:cs="Times New Roman"/>
                <w:sz w:val="20"/>
                <w:szCs w:val="20"/>
                <w:lang w:val="en-GB" w:eastAsia="es-ES"/>
              </w:rPr>
              <w:t>portfolio</w:t>
            </w:r>
            <w:r w:rsidR="00C11F0B" w:rsidRPr="00934C1A">
              <w:rPr>
                <w:rFonts w:ascii="Times New Roman" w:eastAsia="Times New Roman" w:hAnsi="Times New Roman" w:cs="Times New Roman"/>
                <w:sz w:val="20"/>
                <w:szCs w:val="20"/>
                <w:lang w:val="en-GB" w:eastAsia="es-ES"/>
              </w:rPr>
              <w:t>. This number is attributed by the undertaking</w:t>
            </w:r>
            <w:r w:rsidR="00092FAC" w:rsidRPr="00934C1A">
              <w:rPr>
                <w:rFonts w:ascii="Times New Roman" w:eastAsia="Times New Roman" w:hAnsi="Times New Roman" w:cs="Times New Roman"/>
                <w:sz w:val="20"/>
                <w:szCs w:val="20"/>
                <w:lang w:val="en-GB" w:eastAsia="es-ES"/>
              </w:rPr>
              <w:t xml:space="preserve"> within the group</w:t>
            </w:r>
            <w:r w:rsidR="00C11F0B" w:rsidRPr="00934C1A">
              <w:rPr>
                <w:rFonts w:ascii="Times New Roman" w:eastAsia="Times New Roman" w:hAnsi="Times New Roman" w:cs="Times New Roman"/>
                <w:sz w:val="20"/>
                <w:szCs w:val="20"/>
                <w:lang w:val="en-GB" w:eastAsia="es-ES"/>
              </w:rPr>
              <w:t xml:space="preserve"> and must be consistent over time and with the fund</w:t>
            </w:r>
            <w:r w:rsidR="00432FEB" w:rsidRPr="00934C1A">
              <w:rPr>
                <w:rFonts w:ascii="Times New Roman" w:eastAsia="Times New Roman" w:hAnsi="Times New Roman" w:cs="Times New Roman"/>
                <w:sz w:val="20"/>
                <w:szCs w:val="20"/>
                <w:lang w:val="en-GB" w:eastAsia="es-ES"/>
              </w:rPr>
              <w:t>/portfolio</w:t>
            </w:r>
            <w:r w:rsidR="00C11F0B" w:rsidRPr="00934C1A">
              <w:rPr>
                <w:rFonts w:ascii="Times New Roman" w:eastAsia="Times New Roman" w:hAnsi="Times New Roman" w:cs="Times New Roman"/>
                <w:sz w:val="20"/>
                <w:szCs w:val="20"/>
                <w:lang w:val="en-GB" w:eastAsia="es-ES"/>
              </w:rPr>
              <w:t xml:space="preserve"> number </w:t>
            </w:r>
            <w:del w:id="40" w:author="Author">
              <w:r w:rsidR="00C11F0B" w:rsidRPr="00934C1A" w:rsidDel="00AA57C6">
                <w:rPr>
                  <w:rFonts w:ascii="Times New Roman" w:eastAsia="Times New Roman" w:hAnsi="Times New Roman" w:cs="Times New Roman"/>
                  <w:sz w:val="20"/>
                  <w:szCs w:val="20"/>
                  <w:lang w:val="en-GB" w:eastAsia="es-ES"/>
                </w:rPr>
                <w:delText xml:space="preserve"> </w:delText>
              </w:r>
            </w:del>
            <w:r w:rsidR="00C11F0B" w:rsidRPr="00934C1A">
              <w:rPr>
                <w:rFonts w:ascii="Times New Roman" w:eastAsia="Times New Roman" w:hAnsi="Times New Roman" w:cs="Times New Roman"/>
                <w:sz w:val="20"/>
                <w:szCs w:val="20"/>
                <w:lang w:val="en-GB" w:eastAsia="es-ES"/>
              </w:rPr>
              <w:t>reported in other templates</w:t>
            </w:r>
            <w:del w:id="41" w:author="Author">
              <w:r w:rsidR="00C11F0B" w:rsidRPr="00934C1A" w:rsidDel="00214959">
                <w:rPr>
                  <w:rFonts w:ascii="Times New Roman" w:eastAsia="Times New Roman" w:hAnsi="Times New Roman" w:cs="Times New Roman"/>
                  <w:sz w:val="20"/>
                  <w:szCs w:val="20"/>
                  <w:lang w:val="en-GB" w:eastAsia="es-ES"/>
                </w:rPr>
                <w:delText>, e.g. S.26.02, S.14.01, S.23.01</w:delText>
              </w:r>
            </w:del>
            <w:r w:rsidR="00C11F0B" w:rsidRPr="00934C1A">
              <w:rPr>
                <w:rFonts w:ascii="Times New Roman" w:eastAsia="Times New Roman" w:hAnsi="Times New Roman" w:cs="Times New Roman"/>
                <w:sz w:val="20"/>
                <w:szCs w:val="20"/>
                <w:lang w:val="en-GB" w:eastAsia="es-ES"/>
              </w:rPr>
              <w:t xml:space="preserve">. </w:t>
            </w:r>
          </w:p>
          <w:p w14:paraId="0BC4C00D" w14:textId="77777777" w:rsidR="006E003D" w:rsidRPr="00934C1A" w:rsidRDefault="006E003D" w:rsidP="00C11F0B">
            <w:pPr>
              <w:spacing w:after="0" w:line="240" w:lineRule="auto"/>
              <w:rPr>
                <w:rFonts w:ascii="Times New Roman" w:eastAsia="Times New Roman" w:hAnsi="Times New Roman" w:cs="Times New Roman"/>
                <w:sz w:val="20"/>
                <w:szCs w:val="20"/>
                <w:lang w:val="en-GB" w:eastAsia="es-ES"/>
              </w:rPr>
            </w:pPr>
          </w:p>
          <w:p w14:paraId="3D130775" w14:textId="7F0E1E1F" w:rsidR="00C11F0B" w:rsidRPr="00934C1A" w:rsidRDefault="0089101C">
            <w:pPr>
              <w:spacing w:after="0" w:line="240" w:lineRule="auto"/>
              <w:rPr>
                <w:rFonts w:ascii="Times New Roman" w:eastAsia="Times New Roman" w:hAnsi="Times New Roman" w:cs="Times New Roman"/>
                <w:sz w:val="20"/>
                <w:szCs w:val="20"/>
                <w:lang w:val="en-GB" w:eastAsia="es-ES"/>
              </w:rPr>
            </w:pPr>
            <w:ins w:id="42" w:author="Author">
              <w:r w:rsidRPr="0089101C">
                <w:rPr>
                  <w:rFonts w:ascii="Times New Roman" w:eastAsia="Times New Roman" w:hAnsi="Times New Roman" w:cs="Times New Roman"/>
                  <w:sz w:val="20"/>
                  <w:szCs w:val="20"/>
                  <w:lang w:val="en-GB" w:eastAsia="es-ES"/>
                </w:rPr>
                <w:t>When item Z0020 = 2, then report “0”</w:t>
              </w:r>
            </w:ins>
            <w:del w:id="43" w:author="Author">
              <w:r w:rsidR="00C11F0B" w:rsidRPr="00934C1A" w:rsidDel="00775B79">
                <w:rPr>
                  <w:rFonts w:ascii="Times New Roman" w:eastAsia="Times New Roman" w:hAnsi="Times New Roman" w:cs="Times New Roman"/>
                  <w:sz w:val="20"/>
                  <w:szCs w:val="20"/>
                  <w:lang w:val="en-GB" w:eastAsia="es-ES"/>
                </w:rPr>
                <w:delText xml:space="preserve">This item is to be completed only when item </w:delText>
              </w:r>
              <w:r w:rsidR="005D1328" w:rsidRPr="00934C1A" w:rsidDel="00775B79">
                <w:rPr>
                  <w:rFonts w:ascii="Times New Roman" w:eastAsia="Times New Roman" w:hAnsi="Times New Roman" w:cs="Times New Roman"/>
                  <w:sz w:val="20"/>
                  <w:szCs w:val="20"/>
                  <w:lang w:val="en-GB" w:eastAsia="es-ES"/>
                </w:rPr>
                <w:delText>Z00</w:delText>
              </w:r>
              <w:r w:rsidR="009843EE" w:rsidRPr="00934C1A" w:rsidDel="00775B79">
                <w:rPr>
                  <w:rFonts w:ascii="Times New Roman" w:eastAsia="Times New Roman" w:hAnsi="Times New Roman" w:cs="Times New Roman"/>
                  <w:sz w:val="20"/>
                  <w:szCs w:val="20"/>
                  <w:lang w:val="en-GB" w:eastAsia="es-ES"/>
                </w:rPr>
                <w:delText>2</w:delText>
              </w:r>
              <w:r w:rsidR="005D1328" w:rsidRPr="00934C1A" w:rsidDel="00775B79">
                <w:rPr>
                  <w:rFonts w:ascii="Times New Roman" w:eastAsia="Times New Roman" w:hAnsi="Times New Roman" w:cs="Times New Roman"/>
                  <w:sz w:val="20"/>
                  <w:szCs w:val="20"/>
                  <w:lang w:val="en-GB" w:eastAsia="es-ES"/>
                </w:rPr>
                <w:delText>0</w:delText>
              </w:r>
              <w:r w:rsidR="00C11F0B" w:rsidRPr="00934C1A" w:rsidDel="00775B79">
                <w:rPr>
                  <w:rFonts w:ascii="Times New Roman" w:eastAsia="Times New Roman" w:hAnsi="Times New Roman" w:cs="Times New Roman"/>
                  <w:sz w:val="20"/>
                  <w:szCs w:val="20"/>
                  <w:lang w:val="en-GB" w:eastAsia="es-ES"/>
                </w:rPr>
                <w:delText xml:space="preserve"> = </w:delText>
              </w:r>
              <w:r w:rsidR="003E0519" w:rsidRPr="00934C1A" w:rsidDel="00775B79">
                <w:rPr>
                  <w:rFonts w:ascii="Times New Roman" w:eastAsia="Times New Roman" w:hAnsi="Times New Roman" w:cs="Times New Roman"/>
                  <w:sz w:val="20"/>
                  <w:szCs w:val="20"/>
                  <w:lang w:val="en-GB" w:eastAsia="es-ES"/>
                </w:rPr>
                <w:delText>1</w:delText>
              </w:r>
              <w:r w:rsidR="00C11F0B" w:rsidRPr="00934C1A" w:rsidDel="00775B79">
                <w:rPr>
                  <w:rFonts w:ascii="Times New Roman" w:eastAsia="Times New Roman" w:hAnsi="Times New Roman" w:cs="Times New Roman"/>
                  <w:sz w:val="20"/>
                  <w:szCs w:val="20"/>
                  <w:lang w:val="en-GB" w:eastAsia="es-ES"/>
                </w:rPr>
                <w:delText xml:space="preserve"> </w:delText>
              </w:r>
            </w:del>
          </w:p>
        </w:tc>
      </w:tr>
      <w:tr w:rsidR="00AA74F3" w:rsidRPr="00934C1A" w14:paraId="4081DD9F" w14:textId="77777777" w:rsidTr="00D32D6A">
        <w:trPr>
          <w:trHeight w:val="141"/>
        </w:trPr>
        <w:tc>
          <w:tcPr>
            <w:tcW w:w="1538" w:type="dxa"/>
            <w:shd w:val="clear" w:color="000000" w:fill="FFFFFF"/>
            <w:hideMark/>
          </w:tcPr>
          <w:p w14:paraId="2E9B2518" w14:textId="492D868A"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0-R00</w:t>
            </w:r>
            <w:r w:rsidR="004F5310"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20A79826"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C0030</w:t>
            </w:r>
          </w:p>
          <w:p w14:paraId="2EBFF22E" w14:textId="3BA9F86B"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(A1-A5)</w:t>
            </w:r>
          </w:p>
        </w:tc>
        <w:tc>
          <w:tcPr>
            <w:tcW w:w="2145" w:type="dxa"/>
            <w:shd w:val="clear" w:color="000000" w:fill="FFFFFF"/>
            <w:hideMark/>
          </w:tcPr>
          <w:p w14:paraId="14BA96DF" w14:textId="6FFCC35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Net solvency capital requirement </w:t>
            </w:r>
          </w:p>
        </w:tc>
        <w:tc>
          <w:tcPr>
            <w:tcW w:w="4959" w:type="dxa"/>
            <w:shd w:val="clear" w:color="000000" w:fill="FFFFFF"/>
            <w:hideMark/>
          </w:tcPr>
          <w:p w14:paraId="3D3DB614" w14:textId="1490E78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net capital charge for each risk module, as calculated using the standard formula. </w:t>
            </w:r>
          </w:p>
          <w:p w14:paraId="3AF1406D"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6B79A410" w14:textId="1C18B9EC"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The difference between the net and the gross SCR is the consideration of the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ins w:id="44" w:author="Author">
              <w:r w:rsidR="0089101C">
                <w:rPr>
                  <w:rFonts w:ascii="Times New Roman" w:eastAsia="Times New Roman" w:hAnsi="Times New Roman" w:cs="Times New Roman"/>
                  <w:sz w:val="20"/>
                  <w:szCs w:val="20"/>
                  <w:lang w:val="en-GB" w:eastAsia="es-ES"/>
                </w:rPr>
                <w:t>Delegated Regulation 2015/35</w:t>
              </w:r>
            </w:ins>
            <w:del w:id="45" w:author="Author">
              <w:r w:rsidR="006B5C37" w:rsidDel="0089101C">
                <w:rPr>
                  <w:rFonts w:ascii="Times New Roman" w:eastAsia="Times New Roman" w:hAnsi="Times New Roman" w:cs="Times New Roman"/>
                  <w:sz w:val="20"/>
                  <w:szCs w:val="20"/>
                  <w:lang w:val="en-GB" w:eastAsia="es-ES"/>
                </w:rPr>
                <w:delText>Implementing measures</w:delText>
              </w:r>
            </w:del>
            <w:r w:rsidRPr="00934C1A">
              <w:rPr>
                <w:rFonts w:ascii="Times New Roman" w:eastAsia="Times New Roman" w:hAnsi="Times New Roman" w:cs="Times New Roman"/>
                <w:sz w:val="20"/>
                <w:szCs w:val="20"/>
                <w:lang w:val="en-GB" w:eastAsia="es-ES"/>
              </w:rPr>
              <w:t xml:space="preserve">. </w:t>
            </w:r>
          </w:p>
          <w:p w14:paraId="42A79C7F"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747308EC" w14:textId="2AC9EAD2"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4F5310"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9843EE" w:rsidRPr="00934C1A">
              <w:rPr>
                <w:rFonts w:ascii="Times New Roman" w:eastAsia="Times New Roman" w:hAnsi="Times New Roman" w:cs="Times New Roman"/>
                <w:sz w:val="20"/>
                <w:szCs w:val="20"/>
                <w:lang w:val="en-GB" w:eastAsia="es-ES"/>
              </w:rPr>
              <w:t>.</w:t>
            </w:r>
          </w:p>
          <w:p w14:paraId="7C2A3899" w14:textId="77777777"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p>
          <w:p w14:paraId="1A6219BB" w14:textId="7AAF8200" w:rsidR="00AA74F3" w:rsidRPr="00934C1A" w:rsidRDefault="009843E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These cells</w:t>
            </w:r>
            <w:r w:rsidR="006D1384" w:rsidRPr="00934C1A">
              <w:rPr>
                <w:rFonts w:ascii="Times New Roman" w:eastAsia="Times New Roman" w:hAnsi="Times New Roman" w:cs="Times New Roman"/>
                <w:sz w:val="20"/>
                <w:szCs w:val="20"/>
                <w:lang w:val="en-GB" w:eastAsia="es-ES"/>
              </w:rPr>
              <w:t xml:space="preserve"> do</w:t>
            </w:r>
            <w:r w:rsidR="00AA74F3" w:rsidRPr="00934C1A">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tc>
      </w:tr>
      <w:tr w:rsidR="00AA74F3" w:rsidRPr="00934C1A" w14:paraId="3E36A269" w14:textId="77777777" w:rsidTr="006D1384">
        <w:trPr>
          <w:trHeight w:val="2126"/>
        </w:trPr>
        <w:tc>
          <w:tcPr>
            <w:tcW w:w="1538" w:type="dxa"/>
            <w:shd w:val="clear" w:color="000000" w:fill="FFFFFF"/>
            <w:hideMark/>
          </w:tcPr>
          <w:p w14:paraId="2E8E1684" w14:textId="36A09E0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0-R00</w:t>
            </w:r>
            <w:r w:rsidR="004F5310"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6A8E26B2"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C0040</w:t>
            </w:r>
          </w:p>
          <w:p w14:paraId="511FE990" w14:textId="359A660D"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(B1-B5)</w:t>
            </w:r>
          </w:p>
        </w:tc>
        <w:tc>
          <w:tcPr>
            <w:tcW w:w="2145" w:type="dxa"/>
            <w:shd w:val="clear" w:color="000000" w:fill="FFFFFF"/>
            <w:hideMark/>
          </w:tcPr>
          <w:p w14:paraId="50501A1F" w14:textId="19A1926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Gross solvency capital  requirement </w:t>
            </w:r>
          </w:p>
        </w:tc>
        <w:tc>
          <w:tcPr>
            <w:tcW w:w="4959" w:type="dxa"/>
            <w:shd w:val="clear" w:color="000000" w:fill="FFFFFF"/>
            <w:hideMark/>
          </w:tcPr>
          <w:p w14:paraId="6A950ADF" w14:textId="32520B36" w:rsidR="004F5310"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gross capital charge for each risk module, as calculated using the standard formula. </w:t>
            </w:r>
          </w:p>
          <w:p w14:paraId="0974C899" w14:textId="77777777" w:rsidR="004F5310" w:rsidRPr="00934C1A" w:rsidRDefault="004F5310" w:rsidP="00AA74F3">
            <w:pPr>
              <w:spacing w:after="0" w:line="240" w:lineRule="auto"/>
              <w:rPr>
                <w:rFonts w:ascii="Times New Roman" w:eastAsia="Times New Roman" w:hAnsi="Times New Roman" w:cs="Times New Roman"/>
                <w:sz w:val="20"/>
                <w:szCs w:val="20"/>
                <w:lang w:val="en-GB" w:eastAsia="es-ES"/>
              </w:rPr>
            </w:pPr>
          </w:p>
          <w:p w14:paraId="2EA667CA" w14:textId="77F7D5CA" w:rsidR="004F5310" w:rsidRPr="00934C1A" w:rsidRDefault="004F5310" w:rsidP="004F53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The </w:t>
            </w:r>
            <w:r w:rsidRPr="006B5C37">
              <w:rPr>
                <w:rFonts w:ascii="Times New Roman" w:eastAsia="Times New Roman" w:hAnsi="Times New Roman" w:cs="Times New Roman"/>
                <w:sz w:val="20"/>
                <w:szCs w:val="20"/>
                <w:lang w:val="en-GB" w:eastAsia="es-ES"/>
              </w:rPr>
              <w:t xml:space="preserve">difference between the net and the gross SCR is the consideration of the future discretionary benefits according to </w:t>
            </w:r>
            <w:r w:rsidR="00934C1A" w:rsidRPr="006B5C37">
              <w:rPr>
                <w:rFonts w:ascii="Times New Roman" w:eastAsia="Times New Roman" w:hAnsi="Times New Roman" w:cs="Times New Roman"/>
                <w:sz w:val="20"/>
                <w:szCs w:val="20"/>
                <w:lang w:val="en-GB" w:eastAsia="es-ES"/>
              </w:rPr>
              <w:t>Article</w:t>
            </w:r>
            <w:r w:rsidRPr="006B5C37">
              <w:rPr>
                <w:rFonts w:ascii="Times New Roman" w:eastAsia="Times New Roman" w:hAnsi="Times New Roman" w:cs="Times New Roman"/>
                <w:sz w:val="20"/>
                <w:szCs w:val="20"/>
                <w:lang w:val="en-GB" w:eastAsia="es-ES"/>
              </w:rPr>
              <w:t xml:space="preserve"> 205 of </w:t>
            </w:r>
            <w:ins w:id="46" w:author="Author">
              <w:r w:rsidR="0089101C">
                <w:rPr>
                  <w:rFonts w:ascii="Times New Roman" w:eastAsia="Times New Roman" w:hAnsi="Times New Roman" w:cs="Times New Roman"/>
                  <w:sz w:val="20"/>
                  <w:szCs w:val="20"/>
                  <w:lang w:val="en-GB" w:eastAsia="es-ES"/>
                </w:rPr>
                <w:t>Delegated Regulation 2015/35</w:t>
              </w:r>
            </w:ins>
            <w:del w:id="47" w:author="Author">
              <w:r w:rsidR="006B5C37" w:rsidRPr="006B5C37" w:rsidDel="0089101C">
                <w:rPr>
                  <w:rFonts w:ascii="Times New Roman" w:eastAsia="Times New Roman" w:hAnsi="Times New Roman" w:cs="Times New Roman"/>
                  <w:sz w:val="20"/>
                  <w:szCs w:val="20"/>
                  <w:lang w:val="en-GB" w:eastAsia="es-ES"/>
                </w:rPr>
                <w:delText>Implementing measures</w:delText>
              </w:r>
            </w:del>
            <w:r w:rsidRPr="006B5C37">
              <w:rPr>
                <w:rFonts w:ascii="Times New Roman" w:eastAsia="Times New Roman" w:hAnsi="Times New Roman" w:cs="Times New Roman"/>
                <w:sz w:val="20"/>
                <w:szCs w:val="20"/>
                <w:lang w:val="en-GB" w:eastAsia="es-ES"/>
              </w:rPr>
              <w:t>.</w:t>
            </w:r>
          </w:p>
          <w:p w14:paraId="4F251E00"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51AD9F08" w14:textId="2FA0BD45"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4F5310"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4F5310" w:rsidRPr="00934C1A">
              <w:rPr>
                <w:rFonts w:ascii="Times New Roman" w:eastAsia="Times New Roman" w:hAnsi="Times New Roman" w:cs="Times New Roman"/>
                <w:sz w:val="20"/>
                <w:szCs w:val="20"/>
                <w:lang w:val="en-GB" w:eastAsia="es-ES"/>
              </w:rPr>
              <w:t>.</w:t>
            </w:r>
          </w:p>
          <w:p w14:paraId="0CBAD1EC" w14:textId="77777777"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p>
          <w:p w14:paraId="7236DFDA" w14:textId="3A1B2C91" w:rsidR="00AA74F3" w:rsidRPr="00934C1A" w:rsidRDefault="004F53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These cells</w:t>
            </w:r>
            <w:r w:rsidR="006D1384" w:rsidRPr="00934C1A">
              <w:rPr>
                <w:rFonts w:ascii="Times New Roman" w:eastAsia="Times New Roman" w:hAnsi="Times New Roman" w:cs="Times New Roman"/>
                <w:sz w:val="20"/>
                <w:szCs w:val="20"/>
                <w:lang w:val="en-GB" w:eastAsia="es-ES"/>
              </w:rPr>
              <w:t xml:space="preserve"> do</w:t>
            </w:r>
            <w:r w:rsidR="00AA74F3" w:rsidRPr="00934C1A">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tc>
      </w:tr>
      <w:tr w:rsidR="00AA74F3" w:rsidRPr="00934C1A" w14:paraId="44E8ED37" w14:textId="77777777" w:rsidTr="00EA03B9">
        <w:trPr>
          <w:trHeight w:val="801"/>
        </w:trPr>
        <w:tc>
          <w:tcPr>
            <w:tcW w:w="1538" w:type="dxa"/>
            <w:shd w:val="clear" w:color="000000" w:fill="FFFFFF"/>
          </w:tcPr>
          <w:p w14:paraId="1CD833DC" w14:textId="25B27CF0"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w:t>
            </w:r>
          </w:p>
          <w:p w14:paraId="61693E58" w14:textId="4B6FB94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18912F72" w14:textId="21BAA50F" w:rsidR="0082482C" w:rsidRPr="00934C1A" w:rsidDel="000F41C4"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C0050</w:t>
            </w:r>
          </w:p>
        </w:tc>
        <w:tc>
          <w:tcPr>
            <w:tcW w:w="2145" w:type="dxa"/>
            <w:shd w:val="clear" w:color="000000" w:fill="FFFFFF"/>
          </w:tcPr>
          <w:p w14:paraId="14D5F2F8" w14:textId="65D5D39D"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Allocation of RFF adjustment</w:t>
            </w:r>
            <w:r w:rsidR="00354F26">
              <w:rPr>
                <w:rFonts w:ascii="Times New Roman" w:eastAsia="Times New Roman" w:hAnsi="Times New Roman" w:cs="Times New Roman"/>
                <w:sz w:val="20"/>
                <w:szCs w:val="20"/>
                <w:lang w:val="en-GB" w:eastAsia="es-ES"/>
              </w:rPr>
              <w:t xml:space="preserve"> </w:t>
            </w:r>
            <w:r w:rsidR="00354F26" w:rsidRPr="00354F26">
              <w:rPr>
                <w:rFonts w:ascii="Times New Roman" w:eastAsia="Times New Roman" w:hAnsi="Times New Roman" w:cs="Times New Roman"/>
                <w:sz w:val="20"/>
                <w:szCs w:val="20"/>
                <w:lang w:val="en-GB" w:eastAsia="es-ES"/>
              </w:rPr>
              <w:t>due to RFF and Matching adjustments portfolios</w:t>
            </w:r>
          </w:p>
        </w:tc>
        <w:tc>
          <w:tcPr>
            <w:tcW w:w="4959" w:type="dxa"/>
            <w:shd w:val="clear" w:color="000000" w:fill="FFFFFF"/>
          </w:tcPr>
          <w:p w14:paraId="23B576C2" w14:textId="77777777" w:rsidR="007A1BA9" w:rsidRDefault="00AA74F3">
            <w:pPr>
              <w:spacing w:after="0" w:line="240" w:lineRule="auto"/>
              <w:rPr>
                <w:ins w:id="48" w:author="Autho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Part of the adjustment allocated to each risk module according to the procedure described in the general comments</w:t>
            </w:r>
            <w:r w:rsidR="004F5310" w:rsidRPr="00934C1A">
              <w:rPr>
                <w:rFonts w:ascii="Times New Roman" w:eastAsia="Times New Roman" w:hAnsi="Times New Roman" w:cs="Times New Roman"/>
                <w:sz w:val="20"/>
                <w:szCs w:val="20"/>
                <w:lang w:val="en-GB" w:eastAsia="es-ES"/>
              </w:rPr>
              <w:t>.</w:t>
            </w:r>
          </w:p>
          <w:p w14:paraId="6ED6E3AA" w14:textId="0399AFF2" w:rsidR="00813343" w:rsidRPr="00934C1A" w:rsidRDefault="00813343">
            <w:pPr>
              <w:spacing w:after="0" w:line="240" w:lineRule="auto"/>
              <w:rPr>
                <w:rFonts w:ascii="Times New Roman" w:eastAsia="Times New Roman" w:hAnsi="Times New Roman" w:cs="Times New Roman"/>
                <w:sz w:val="20"/>
                <w:szCs w:val="20"/>
                <w:lang w:val="en-GB" w:eastAsia="es-ES"/>
              </w:rPr>
            </w:pPr>
            <w:ins w:id="49" w:author="Author">
              <w:r>
                <w:rPr>
                  <w:rFonts w:ascii="Times New Roman" w:eastAsia="Times New Roman" w:hAnsi="Times New Roman" w:cs="Times New Roman"/>
                  <w:sz w:val="20"/>
                  <w:szCs w:val="20"/>
                  <w:lang w:val="en-GB" w:eastAsia="es-ES"/>
                </w:rPr>
                <w:t>This amount shall be positive.</w:t>
              </w:r>
            </w:ins>
          </w:p>
        </w:tc>
      </w:tr>
      <w:tr w:rsidR="00AA74F3" w:rsidRPr="00934C1A" w14:paraId="396DDDCA" w14:textId="77777777" w:rsidTr="00224515">
        <w:trPr>
          <w:trHeight w:val="649"/>
        </w:trPr>
        <w:tc>
          <w:tcPr>
            <w:tcW w:w="1538" w:type="dxa"/>
            <w:shd w:val="clear" w:color="000000" w:fill="FFFFFF"/>
            <w:hideMark/>
          </w:tcPr>
          <w:p w14:paraId="3D7FB099" w14:textId="004E4442"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6</w:t>
            </w:r>
            <w:r w:rsidRPr="00934C1A">
              <w:rPr>
                <w:rFonts w:ascii="Times New Roman" w:eastAsia="Times New Roman" w:hAnsi="Times New Roman" w:cs="Times New Roman"/>
                <w:sz w:val="20"/>
                <w:szCs w:val="20"/>
                <w:lang w:val="en-GB" w:eastAsia="es-ES"/>
              </w:rPr>
              <w:t>0/</w:t>
            </w:r>
          </w:p>
          <w:p w14:paraId="17C6E146"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C0030</w:t>
            </w:r>
          </w:p>
          <w:p w14:paraId="7B11BA05" w14:textId="45D102FB"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(A6)</w:t>
            </w:r>
          </w:p>
        </w:tc>
        <w:tc>
          <w:tcPr>
            <w:tcW w:w="2145" w:type="dxa"/>
            <w:shd w:val="clear" w:color="000000" w:fill="FFFFFF"/>
            <w:hideMark/>
          </w:tcPr>
          <w:p w14:paraId="721A54A3" w14:textId="0D398044"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solvency capital requirement Diversification</w:t>
            </w:r>
          </w:p>
        </w:tc>
        <w:tc>
          <w:tcPr>
            <w:tcW w:w="4959" w:type="dxa"/>
            <w:shd w:val="clear" w:color="000000" w:fill="FFFFFF"/>
            <w:hideMark/>
          </w:tcPr>
          <w:p w14:paraId="10AD02B5" w14:textId="2AC1BEED" w:rsidR="00691E98" w:rsidRPr="00934C1A" w:rsidDel="00813343" w:rsidRDefault="00813343" w:rsidP="00AA74F3">
            <w:pPr>
              <w:spacing w:after="0" w:line="240" w:lineRule="auto"/>
              <w:rPr>
                <w:del w:id="50" w:author="Author"/>
                <w:rFonts w:ascii="Times New Roman" w:eastAsia="Times New Roman" w:hAnsi="Times New Roman" w:cs="Times New Roman"/>
                <w:sz w:val="20"/>
                <w:szCs w:val="20"/>
                <w:lang w:val="en-GB" w:eastAsia="es-ES"/>
              </w:rPr>
            </w:pPr>
            <w:ins w:id="51" w:author="Author">
              <w:r w:rsidRPr="00AE1434">
                <w:rPr>
                  <w:rFonts w:ascii="Times New Roman" w:eastAsia="Times New Roman" w:hAnsi="Times New Roman" w:cs="Times New Roman"/>
                  <w:sz w:val="20"/>
                  <w:szCs w:val="20"/>
                  <w:lang w:val="en-GB" w:eastAsia="es-ES"/>
                </w:rPr>
                <w:t xml:space="preserve">Amount of the diversification effects between Basic SCR </w:t>
              </w:r>
              <w:r>
                <w:rPr>
                  <w:rFonts w:ascii="Times New Roman" w:eastAsia="Times New Roman" w:hAnsi="Times New Roman" w:cs="Times New Roman"/>
                  <w:sz w:val="20"/>
                  <w:szCs w:val="20"/>
                  <w:lang w:val="en-GB" w:eastAsia="es-ES"/>
                </w:rPr>
                <w:t xml:space="preserve">of </w:t>
              </w:r>
              <w:r w:rsidRPr="00AE1434">
                <w:rPr>
                  <w:rFonts w:ascii="Times New Roman" w:eastAsia="Times New Roman" w:hAnsi="Times New Roman" w:cs="Times New Roman"/>
                  <w:sz w:val="20"/>
                  <w:szCs w:val="20"/>
                  <w:lang w:val="en-GB" w:eastAsia="es-ES"/>
                </w:rPr>
                <w:t xml:space="preserve">net </w:t>
              </w:r>
              <w:r>
                <w:rPr>
                  <w:rFonts w:ascii="Times New Roman" w:eastAsia="Times New Roman" w:hAnsi="Times New Roman" w:cs="Times New Roman"/>
                  <w:sz w:val="20"/>
                  <w:szCs w:val="20"/>
                  <w:lang w:val="en-GB" w:eastAsia="es-ES"/>
                </w:rPr>
                <w:t xml:space="preserve">risk modules due to the application of the correlation matrix defined in Annex IV of </w:t>
              </w:r>
              <w:r w:rsidRPr="00AE1434">
                <w:rPr>
                  <w:rFonts w:ascii="Times New Roman" w:eastAsia="Times New Roman" w:hAnsi="Times New Roman" w:cs="Times New Roman"/>
                  <w:sz w:val="20"/>
                  <w:szCs w:val="20"/>
                  <w:lang w:val="en-GB" w:eastAsia="es-ES"/>
                </w:rPr>
                <w:t>Directive 2009/138/EC</w:t>
              </w:r>
              <w:r>
                <w:rPr>
                  <w:rFonts w:ascii="Times New Roman" w:eastAsia="Times New Roman" w:hAnsi="Times New Roman" w:cs="Times New Roman"/>
                  <w:sz w:val="20"/>
                  <w:szCs w:val="20"/>
                  <w:lang w:val="en-GB" w:eastAsia="es-ES"/>
                </w:rPr>
                <w:t>.</w:t>
              </w:r>
            </w:ins>
            <w:del w:id="52" w:author="Author">
              <w:r w:rsidR="00AA74F3" w:rsidRPr="00934C1A" w:rsidDel="00813343">
                <w:rPr>
                  <w:rFonts w:ascii="Times New Roman" w:eastAsia="Times New Roman" w:hAnsi="Times New Roman" w:cs="Times New Roman"/>
                  <w:sz w:val="20"/>
                  <w:szCs w:val="20"/>
                  <w:lang w:val="en-GB" w:eastAsia="es-ES"/>
                </w:rPr>
                <w:delText xml:space="preserve">Amount of the diversification effects between Basic SCR net components. </w:delText>
              </w:r>
            </w:del>
          </w:p>
          <w:p w14:paraId="65C663C9" w14:textId="77777777" w:rsidR="00813343" w:rsidRDefault="00813343" w:rsidP="00AA74F3">
            <w:pPr>
              <w:spacing w:after="0" w:line="240" w:lineRule="auto"/>
              <w:rPr>
                <w:ins w:id="53" w:author="Author"/>
                <w:rFonts w:ascii="Times New Roman" w:eastAsia="Times New Roman" w:hAnsi="Times New Roman" w:cs="Times New Roman"/>
                <w:sz w:val="20"/>
                <w:szCs w:val="20"/>
                <w:lang w:val="en-GB" w:eastAsia="es-ES"/>
              </w:rPr>
            </w:pPr>
          </w:p>
          <w:p w14:paraId="772DF71C" w14:textId="69580EE1" w:rsidR="00AA74F3" w:rsidRPr="00934C1A" w:rsidRDefault="00AA74F3" w:rsidP="0081334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should be </w:t>
            </w:r>
            <w:r w:rsidR="0082482C" w:rsidRPr="00934C1A">
              <w:rPr>
                <w:rFonts w:ascii="Times New Roman" w:eastAsia="Times New Roman" w:hAnsi="Times New Roman" w:cs="Times New Roman"/>
                <w:sz w:val="20"/>
                <w:szCs w:val="20"/>
                <w:lang w:val="en-GB" w:eastAsia="es-ES"/>
              </w:rPr>
              <w:t xml:space="preserve">reported as a </w:t>
            </w:r>
            <w:r w:rsidRPr="00934C1A">
              <w:rPr>
                <w:rFonts w:ascii="Times New Roman" w:eastAsia="Times New Roman" w:hAnsi="Times New Roman" w:cs="Times New Roman"/>
                <w:sz w:val="20"/>
                <w:szCs w:val="20"/>
                <w:lang w:val="en-GB" w:eastAsia="es-ES"/>
              </w:rPr>
              <w:t>negative</w:t>
            </w:r>
            <w:r w:rsidR="0082482C" w:rsidRPr="00934C1A">
              <w:rPr>
                <w:rFonts w:ascii="Times New Roman" w:eastAsia="Times New Roman" w:hAnsi="Times New Roman" w:cs="Times New Roman"/>
                <w:sz w:val="20"/>
                <w:szCs w:val="20"/>
                <w:lang w:val="en-GB" w:eastAsia="es-ES"/>
              </w:rPr>
              <w:t xml:space="preserve"> value</w:t>
            </w:r>
            <w:del w:id="54" w:author="Author">
              <w:r w:rsidR="00C355C3" w:rsidRPr="00934C1A" w:rsidDel="00813343">
                <w:rPr>
                  <w:rFonts w:ascii="Times New Roman" w:eastAsia="Times New Roman" w:hAnsi="Times New Roman" w:cs="Times New Roman"/>
                  <w:sz w:val="20"/>
                  <w:szCs w:val="20"/>
                  <w:lang w:val="en-GB" w:eastAsia="es-ES"/>
                </w:rPr>
                <w:delText xml:space="preserve"> </w:delText>
              </w:r>
              <w:r w:rsidR="00C355C3" w:rsidRPr="00934C1A" w:rsidDel="00813343">
                <w:rPr>
                  <w:rFonts w:ascii="Times New Roman" w:eastAsia="Times New Roman" w:hAnsi="Times New Roman" w:cs="Times New Roman"/>
                  <w:bCs/>
                  <w:sz w:val="20"/>
                  <w:szCs w:val="20"/>
                  <w:lang w:val="en-GB" w:eastAsia="en-GB"/>
                </w:rPr>
                <w:delText>when it r</w:delText>
              </w:r>
              <w:r w:rsidR="006B5C37" w:rsidDel="00813343">
                <w:rPr>
                  <w:rFonts w:ascii="Times New Roman" w:eastAsia="Times New Roman" w:hAnsi="Times New Roman" w:cs="Times New Roman"/>
                  <w:bCs/>
                  <w:sz w:val="20"/>
                  <w:szCs w:val="20"/>
                  <w:lang w:val="en-GB" w:eastAsia="en-GB"/>
                </w:rPr>
                <w:delText>educes the capital requirement</w:delText>
              </w:r>
            </w:del>
            <w:r w:rsidR="006B5C37">
              <w:rPr>
                <w:rFonts w:ascii="Times New Roman" w:eastAsia="Times New Roman" w:hAnsi="Times New Roman" w:cs="Times New Roman"/>
                <w:bCs/>
                <w:sz w:val="20"/>
                <w:szCs w:val="20"/>
                <w:lang w:val="en-GB" w:eastAsia="en-GB"/>
              </w:rPr>
              <w:t>.</w:t>
            </w:r>
          </w:p>
        </w:tc>
      </w:tr>
      <w:tr w:rsidR="00AA74F3" w:rsidRPr="00934C1A" w14:paraId="3A320D9A" w14:textId="77777777" w:rsidTr="00224515">
        <w:trPr>
          <w:trHeight w:val="490"/>
        </w:trPr>
        <w:tc>
          <w:tcPr>
            <w:tcW w:w="1538" w:type="dxa"/>
            <w:shd w:val="clear" w:color="000000" w:fill="FFFFFF"/>
            <w:hideMark/>
          </w:tcPr>
          <w:p w14:paraId="2C1ABB33" w14:textId="6FECF80E"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6</w:t>
            </w:r>
            <w:r w:rsidRPr="00934C1A">
              <w:rPr>
                <w:rFonts w:ascii="Times New Roman" w:eastAsia="Times New Roman" w:hAnsi="Times New Roman" w:cs="Times New Roman"/>
                <w:sz w:val="20"/>
                <w:szCs w:val="20"/>
                <w:lang w:val="en-GB" w:eastAsia="es-ES"/>
              </w:rPr>
              <w:t>0/</w:t>
            </w:r>
          </w:p>
          <w:p w14:paraId="7F49D430"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C0040</w:t>
            </w:r>
          </w:p>
          <w:p w14:paraId="46E26885" w14:textId="51BB3F0C"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(B6)</w:t>
            </w:r>
          </w:p>
        </w:tc>
        <w:tc>
          <w:tcPr>
            <w:tcW w:w="2145" w:type="dxa"/>
            <w:shd w:val="clear" w:color="000000" w:fill="FFFFFF"/>
            <w:hideMark/>
          </w:tcPr>
          <w:p w14:paraId="76D0A3DC" w14:textId="0674180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Gross solvency capital requirement Diversification</w:t>
            </w:r>
          </w:p>
        </w:tc>
        <w:tc>
          <w:tcPr>
            <w:tcW w:w="4959" w:type="dxa"/>
            <w:shd w:val="clear" w:color="000000" w:fill="FFFFFF"/>
            <w:hideMark/>
          </w:tcPr>
          <w:p w14:paraId="300CBBD1" w14:textId="71D852C4" w:rsidR="00691E98" w:rsidRPr="00934C1A" w:rsidDel="00813343" w:rsidRDefault="00813343" w:rsidP="00AA74F3">
            <w:pPr>
              <w:spacing w:after="0" w:line="240" w:lineRule="auto"/>
              <w:rPr>
                <w:del w:id="55" w:author="Author"/>
                <w:rFonts w:ascii="Times New Roman" w:eastAsia="Times New Roman" w:hAnsi="Times New Roman" w:cs="Times New Roman"/>
                <w:sz w:val="20"/>
                <w:szCs w:val="20"/>
                <w:lang w:val="en-GB" w:eastAsia="es-ES"/>
              </w:rPr>
            </w:pPr>
            <w:ins w:id="56" w:author="Author">
              <w:r w:rsidRPr="00AE1434">
                <w:rPr>
                  <w:rFonts w:ascii="Times New Roman" w:eastAsia="Times New Roman" w:hAnsi="Times New Roman" w:cs="Times New Roman"/>
                  <w:sz w:val="20"/>
                  <w:szCs w:val="20"/>
                  <w:lang w:val="en-GB" w:eastAsia="es-ES"/>
                </w:rPr>
                <w:t xml:space="preserve">Amount of the diversification effects between Basic SCR </w:t>
              </w:r>
              <w:r>
                <w:rPr>
                  <w:rFonts w:ascii="Times New Roman" w:eastAsia="Times New Roman" w:hAnsi="Times New Roman" w:cs="Times New Roman"/>
                  <w:sz w:val="20"/>
                  <w:szCs w:val="20"/>
                  <w:lang w:val="en-GB" w:eastAsia="es-ES"/>
                </w:rPr>
                <w:t xml:space="preserve">of </w:t>
              </w:r>
              <w:r w:rsidRPr="00AE1434">
                <w:rPr>
                  <w:rFonts w:ascii="Times New Roman" w:eastAsia="Times New Roman" w:hAnsi="Times New Roman" w:cs="Times New Roman"/>
                  <w:sz w:val="20"/>
                  <w:szCs w:val="20"/>
                  <w:lang w:val="en-GB" w:eastAsia="es-ES"/>
                </w:rPr>
                <w:t xml:space="preserve">gross </w:t>
              </w:r>
              <w:r>
                <w:rPr>
                  <w:rFonts w:ascii="Times New Roman" w:eastAsia="Times New Roman" w:hAnsi="Times New Roman" w:cs="Times New Roman"/>
                  <w:sz w:val="20"/>
                  <w:szCs w:val="20"/>
                  <w:lang w:val="en-GB" w:eastAsia="es-ES"/>
                </w:rPr>
                <w:t xml:space="preserve">risk modules due to the application of the correlation matrix defined in Annex IV of </w:t>
              </w:r>
              <w:r w:rsidRPr="00AE1434">
                <w:rPr>
                  <w:rFonts w:ascii="Times New Roman" w:eastAsia="Times New Roman" w:hAnsi="Times New Roman" w:cs="Times New Roman"/>
                  <w:sz w:val="20"/>
                  <w:szCs w:val="20"/>
                  <w:lang w:val="en-GB" w:eastAsia="es-ES"/>
                </w:rPr>
                <w:t>Directive 2009/138/EC</w:t>
              </w:r>
              <w:r>
                <w:rPr>
                  <w:rFonts w:ascii="Times New Roman" w:eastAsia="Times New Roman" w:hAnsi="Times New Roman" w:cs="Times New Roman"/>
                  <w:sz w:val="20"/>
                  <w:szCs w:val="20"/>
                  <w:lang w:val="en-GB" w:eastAsia="es-ES"/>
                </w:rPr>
                <w:t>.</w:t>
              </w:r>
              <w:r w:rsidRPr="00AE1434">
                <w:rPr>
                  <w:rFonts w:ascii="Times New Roman" w:eastAsia="Times New Roman" w:hAnsi="Times New Roman" w:cs="Times New Roman"/>
                  <w:sz w:val="20"/>
                  <w:szCs w:val="20"/>
                  <w:lang w:val="en-GB" w:eastAsia="es-ES"/>
                </w:rPr>
                <w:t xml:space="preserve"> </w:t>
              </w:r>
            </w:ins>
            <w:del w:id="57" w:author="Author">
              <w:r w:rsidR="00AA74F3" w:rsidRPr="00934C1A" w:rsidDel="00813343">
                <w:rPr>
                  <w:rFonts w:ascii="Times New Roman" w:eastAsia="Times New Roman" w:hAnsi="Times New Roman" w:cs="Times New Roman"/>
                  <w:sz w:val="20"/>
                  <w:szCs w:val="20"/>
                  <w:lang w:val="en-GB" w:eastAsia="es-ES"/>
                </w:rPr>
                <w:delText xml:space="preserve">Amount of the diversification effects between Basic SCR gross components. </w:delText>
              </w:r>
            </w:del>
          </w:p>
          <w:p w14:paraId="12EC1EEB" w14:textId="77777777" w:rsidR="00813343" w:rsidRDefault="00813343" w:rsidP="00AA74F3">
            <w:pPr>
              <w:spacing w:after="0" w:line="240" w:lineRule="auto"/>
              <w:rPr>
                <w:ins w:id="58" w:author="Author"/>
                <w:rFonts w:ascii="Times New Roman" w:eastAsia="Times New Roman" w:hAnsi="Times New Roman" w:cs="Times New Roman"/>
                <w:sz w:val="20"/>
                <w:szCs w:val="20"/>
                <w:lang w:val="en-GB" w:eastAsia="es-ES"/>
              </w:rPr>
            </w:pPr>
          </w:p>
          <w:p w14:paraId="3D2B1E31" w14:textId="29EBCEB6" w:rsidR="00AA74F3" w:rsidRPr="00934C1A" w:rsidRDefault="00C355C3" w:rsidP="0081334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amount should be reported as a negative value</w:t>
            </w:r>
            <w:del w:id="59" w:author="Author">
              <w:r w:rsidRPr="00934C1A" w:rsidDel="00813343">
                <w:rPr>
                  <w:rFonts w:ascii="Times New Roman" w:eastAsia="Times New Roman" w:hAnsi="Times New Roman" w:cs="Times New Roman"/>
                  <w:sz w:val="20"/>
                  <w:szCs w:val="20"/>
                  <w:lang w:val="en-GB" w:eastAsia="es-ES"/>
                </w:rPr>
                <w:delText xml:space="preserve"> </w:delText>
              </w:r>
              <w:r w:rsidRPr="00934C1A" w:rsidDel="00813343">
                <w:rPr>
                  <w:rFonts w:ascii="Times New Roman" w:eastAsia="Times New Roman" w:hAnsi="Times New Roman" w:cs="Times New Roman"/>
                  <w:bCs/>
                  <w:sz w:val="20"/>
                  <w:szCs w:val="20"/>
                  <w:lang w:val="en-GB" w:eastAsia="en-GB"/>
                </w:rPr>
                <w:delText>when it reduces the capital requirement</w:delText>
              </w:r>
            </w:del>
            <w:r w:rsidRPr="00934C1A">
              <w:rPr>
                <w:rFonts w:ascii="Times New Roman" w:eastAsia="Times New Roman" w:hAnsi="Times New Roman" w:cs="Times New Roman"/>
                <w:bCs/>
                <w:sz w:val="20"/>
                <w:szCs w:val="20"/>
                <w:lang w:val="en-GB" w:eastAsia="en-GB"/>
              </w:rPr>
              <w:t xml:space="preserve">. </w:t>
            </w:r>
          </w:p>
        </w:tc>
      </w:tr>
      <w:tr w:rsidR="00AA74F3" w:rsidRPr="00934C1A" w14:paraId="19440291" w14:textId="77777777" w:rsidTr="00224515">
        <w:trPr>
          <w:trHeight w:val="741"/>
        </w:trPr>
        <w:tc>
          <w:tcPr>
            <w:tcW w:w="1538" w:type="dxa"/>
            <w:shd w:val="clear" w:color="000000" w:fill="FFFFFF"/>
            <w:hideMark/>
          </w:tcPr>
          <w:p w14:paraId="06387B8F" w14:textId="6ABA69A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7</w:t>
            </w:r>
            <w:r w:rsidRPr="00934C1A">
              <w:rPr>
                <w:rFonts w:ascii="Times New Roman" w:eastAsia="Times New Roman" w:hAnsi="Times New Roman" w:cs="Times New Roman"/>
                <w:sz w:val="20"/>
                <w:szCs w:val="20"/>
                <w:lang w:val="en-GB" w:eastAsia="es-ES"/>
              </w:rPr>
              <w:t>0/</w:t>
            </w:r>
          </w:p>
          <w:p w14:paraId="176E95CA"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C0030</w:t>
            </w:r>
          </w:p>
          <w:p w14:paraId="2D409195" w14:textId="112B6A8D"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(A7)</w:t>
            </w:r>
          </w:p>
        </w:tc>
        <w:tc>
          <w:tcPr>
            <w:tcW w:w="2145" w:type="dxa"/>
            <w:shd w:val="clear" w:color="000000" w:fill="FFFFFF"/>
            <w:hideMark/>
          </w:tcPr>
          <w:p w14:paraId="211DC34B" w14:textId="1BD37213"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solvency capital requirement Intangible asset risk</w:t>
            </w:r>
          </w:p>
        </w:tc>
        <w:tc>
          <w:tcPr>
            <w:tcW w:w="4959" w:type="dxa"/>
            <w:shd w:val="clear" w:color="000000" w:fill="FFFFFF"/>
            <w:hideMark/>
          </w:tcPr>
          <w:p w14:paraId="5709425E" w14:textId="17CE68A6"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capital charge, after the adjustment for the loss-absorbing capacity of technical provisions, for intangible assets risk, as calculated using the standard formula.</w:t>
            </w:r>
          </w:p>
        </w:tc>
      </w:tr>
      <w:tr w:rsidR="00AA74F3" w:rsidRPr="00934C1A" w14:paraId="081F1248" w14:textId="77777777" w:rsidTr="00DB0147">
        <w:trPr>
          <w:trHeight w:val="708"/>
        </w:trPr>
        <w:tc>
          <w:tcPr>
            <w:tcW w:w="1538" w:type="dxa"/>
            <w:shd w:val="clear" w:color="000000" w:fill="FFFFFF"/>
            <w:hideMark/>
          </w:tcPr>
          <w:p w14:paraId="063CF06C" w14:textId="301104E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7</w:t>
            </w:r>
            <w:r w:rsidRPr="00934C1A">
              <w:rPr>
                <w:rFonts w:ascii="Times New Roman" w:eastAsia="Times New Roman" w:hAnsi="Times New Roman" w:cs="Times New Roman"/>
                <w:sz w:val="20"/>
                <w:szCs w:val="20"/>
                <w:lang w:val="en-GB" w:eastAsia="es-ES"/>
              </w:rPr>
              <w:t>0/</w:t>
            </w:r>
          </w:p>
          <w:p w14:paraId="49A363A9"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C0040</w:t>
            </w:r>
          </w:p>
          <w:p w14:paraId="61233629" w14:textId="1C332C54"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(B7)</w:t>
            </w:r>
          </w:p>
        </w:tc>
        <w:tc>
          <w:tcPr>
            <w:tcW w:w="2145" w:type="dxa"/>
            <w:shd w:val="clear" w:color="000000" w:fill="FFFFFF"/>
            <w:hideMark/>
          </w:tcPr>
          <w:p w14:paraId="1EE1B9A9" w14:textId="6F3D2D03"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Gross solvency capital requirement Intangible assets risk</w:t>
            </w:r>
          </w:p>
        </w:tc>
        <w:tc>
          <w:tcPr>
            <w:tcW w:w="4959" w:type="dxa"/>
            <w:shd w:val="clear" w:color="000000" w:fill="FFFFFF"/>
            <w:hideMark/>
          </w:tcPr>
          <w:p w14:paraId="549C380C" w14:textId="508748E3" w:rsidR="0082482C"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The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ins w:id="60" w:author="Author">
              <w:r w:rsidR="0089101C">
                <w:rPr>
                  <w:rFonts w:ascii="Times New Roman" w:eastAsia="Times New Roman" w:hAnsi="Times New Roman" w:cs="Times New Roman"/>
                  <w:sz w:val="20"/>
                  <w:szCs w:val="20"/>
                  <w:lang w:val="en-GB" w:eastAsia="es-ES"/>
                </w:rPr>
                <w:t>Delegated Regulation 2015/35</w:t>
              </w:r>
            </w:ins>
            <w:del w:id="61" w:author="Author">
              <w:r w:rsidR="006B5C37" w:rsidDel="0089101C">
                <w:rPr>
                  <w:rFonts w:ascii="Times New Roman" w:eastAsia="Times New Roman" w:hAnsi="Times New Roman" w:cs="Times New Roman"/>
                  <w:sz w:val="20"/>
                  <w:szCs w:val="20"/>
                  <w:lang w:val="en-GB" w:eastAsia="es-ES"/>
                </w:rPr>
                <w:delText>Implementing measures</w:delText>
              </w:r>
              <w:r w:rsidRPr="00934C1A" w:rsidDel="0089101C">
                <w:rPr>
                  <w:rFonts w:ascii="Times New Roman" w:eastAsia="Times New Roman" w:hAnsi="Times New Roman" w:cs="Times New Roman"/>
                  <w:sz w:val="20"/>
                  <w:szCs w:val="20"/>
                  <w:lang w:val="en-GB" w:eastAsia="es-ES"/>
                </w:rPr>
                <w:delText xml:space="preserve"> </w:delText>
              </w:r>
            </w:del>
            <w:r w:rsidRPr="00934C1A">
              <w:rPr>
                <w:rFonts w:ascii="Times New Roman" w:eastAsia="Times New Roman" w:hAnsi="Times New Roman" w:cs="Times New Roman"/>
                <w:sz w:val="20"/>
                <w:szCs w:val="20"/>
                <w:lang w:val="en-GB" w:eastAsia="es-ES"/>
              </w:rPr>
              <w:t>for intangible assets risk is zero under standard formula</w:t>
            </w:r>
            <w:ins w:id="62" w:author="Author">
              <w:r w:rsidR="0089101C" w:rsidRPr="00AE1434">
                <w:rPr>
                  <w:rFonts w:ascii="Times New Roman" w:eastAsia="Times New Roman" w:hAnsi="Times New Roman" w:cs="Times New Roman"/>
                  <w:sz w:val="20"/>
                  <w:szCs w:val="20"/>
                  <w:lang w:val="en-GB" w:eastAsia="es-ES"/>
                </w:rPr>
                <w:t xml:space="preserve"> hence R0070/C0040 </w:t>
              </w:r>
              <w:r w:rsidR="0089101C">
                <w:rPr>
                  <w:rFonts w:ascii="Times New Roman" w:eastAsia="Times New Roman" w:hAnsi="Times New Roman" w:cs="Times New Roman"/>
                  <w:sz w:val="20"/>
                  <w:szCs w:val="20"/>
                  <w:lang w:val="en-GB" w:eastAsia="es-ES"/>
                </w:rPr>
                <w:t>equals</w:t>
              </w:r>
              <w:r w:rsidR="0089101C" w:rsidRPr="00AE1434">
                <w:rPr>
                  <w:rFonts w:ascii="Times New Roman" w:eastAsia="Times New Roman" w:hAnsi="Times New Roman" w:cs="Times New Roman"/>
                  <w:sz w:val="20"/>
                  <w:szCs w:val="20"/>
                  <w:lang w:val="en-GB" w:eastAsia="es-ES"/>
                </w:rPr>
                <w:t xml:space="preserve"> R0070/C0030</w:t>
              </w:r>
            </w:ins>
            <w:r w:rsidR="0082482C" w:rsidRPr="00934C1A">
              <w:rPr>
                <w:rFonts w:ascii="Times New Roman" w:eastAsia="Times New Roman" w:hAnsi="Times New Roman" w:cs="Times New Roman"/>
                <w:sz w:val="20"/>
                <w:szCs w:val="20"/>
                <w:lang w:val="en-GB" w:eastAsia="es-ES"/>
              </w:rPr>
              <w:t>.</w:t>
            </w:r>
          </w:p>
        </w:tc>
      </w:tr>
      <w:tr w:rsidR="00AA74F3" w:rsidRPr="00934C1A" w14:paraId="40A0B4A4" w14:textId="77777777" w:rsidTr="00D32D6A">
        <w:trPr>
          <w:trHeight w:val="3795"/>
        </w:trPr>
        <w:tc>
          <w:tcPr>
            <w:tcW w:w="1538" w:type="dxa"/>
            <w:shd w:val="clear" w:color="000000" w:fill="FFFFFF"/>
            <w:hideMark/>
          </w:tcPr>
          <w:p w14:paraId="6B08495D" w14:textId="785A3E06"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82482C"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72385580"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C0030</w:t>
            </w:r>
          </w:p>
          <w:p w14:paraId="2972C926" w14:textId="6921A6BE"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(A10)</w:t>
            </w:r>
          </w:p>
        </w:tc>
        <w:tc>
          <w:tcPr>
            <w:tcW w:w="2145" w:type="dxa"/>
            <w:shd w:val="clear" w:color="000000" w:fill="FFFFFF"/>
            <w:hideMark/>
          </w:tcPr>
          <w:p w14:paraId="339B749F" w14:textId="61318EA8"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solvency capital requirement - Basic Solvency Capital Requirement</w:t>
            </w:r>
          </w:p>
        </w:tc>
        <w:tc>
          <w:tcPr>
            <w:tcW w:w="4959" w:type="dxa"/>
            <w:shd w:val="clear" w:color="000000" w:fill="FFFFFF"/>
            <w:hideMark/>
          </w:tcPr>
          <w:p w14:paraId="6DD5CBFB" w14:textId="41D6A25E"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basic capital requirements, </w:t>
            </w:r>
            <w:del w:id="63" w:author="Author">
              <w:r w:rsidRPr="00934C1A" w:rsidDel="007B6A06">
                <w:rPr>
                  <w:rFonts w:ascii="Times New Roman" w:eastAsia="Times New Roman" w:hAnsi="Times New Roman" w:cs="Times New Roman"/>
                  <w:sz w:val="20"/>
                  <w:szCs w:val="20"/>
                  <w:lang w:val="en-GB" w:eastAsia="es-ES"/>
                </w:rPr>
                <w:delText xml:space="preserve"> </w:delText>
              </w:r>
            </w:del>
            <w:r w:rsidRPr="00934C1A">
              <w:rPr>
                <w:rFonts w:ascii="Times New Roman" w:eastAsia="Times New Roman" w:hAnsi="Times New Roman" w:cs="Times New Roman"/>
                <w:sz w:val="20"/>
                <w:szCs w:val="20"/>
                <w:lang w:val="en-GB" w:eastAsia="es-ES"/>
              </w:rPr>
              <w:t xml:space="preserve">after the consideration of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ins w:id="64" w:author="Author">
              <w:r w:rsidR="0089101C">
                <w:rPr>
                  <w:rFonts w:ascii="Times New Roman" w:eastAsia="Times New Roman" w:hAnsi="Times New Roman" w:cs="Times New Roman"/>
                  <w:sz w:val="20"/>
                  <w:szCs w:val="20"/>
                  <w:lang w:val="en-GB" w:eastAsia="es-ES"/>
                </w:rPr>
                <w:t>Delegated Regulation 2015/35</w:t>
              </w:r>
            </w:ins>
            <w:del w:id="65" w:author="Author">
              <w:r w:rsidR="006B5C37" w:rsidDel="0089101C">
                <w:rPr>
                  <w:rFonts w:ascii="Times New Roman" w:eastAsia="Times New Roman" w:hAnsi="Times New Roman" w:cs="Times New Roman"/>
                  <w:sz w:val="20"/>
                  <w:szCs w:val="20"/>
                  <w:lang w:val="en-GB" w:eastAsia="es-ES"/>
                </w:rPr>
                <w:delText>Implementing measures</w:delText>
              </w:r>
            </w:del>
            <w:r w:rsidRPr="00934C1A">
              <w:rPr>
                <w:rFonts w:ascii="Times New Roman" w:eastAsia="Times New Roman" w:hAnsi="Times New Roman" w:cs="Times New Roman"/>
                <w:sz w:val="20"/>
                <w:szCs w:val="20"/>
                <w:lang w:val="en-GB" w:eastAsia="es-ES"/>
              </w:rPr>
              <w:t xml:space="preserve">, as calculated using the standard formula.  </w:t>
            </w:r>
          </w:p>
          <w:p w14:paraId="46DA602A"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021DDFFE" w14:textId="488DC06E"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82482C"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82482C" w:rsidRPr="00934C1A">
              <w:rPr>
                <w:rFonts w:ascii="Times New Roman" w:eastAsia="Times New Roman" w:hAnsi="Times New Roman" w:cs="Times New Roman"/>
                <w:sz w:val="20"/>
                <w:szCs w:val="20"/>
                <w:lang w:val="en-GB" w:eastAsia="es-ES"/>
              </w:rPr>
              <w:t>.</w:t>
            </w:r>
          </w:p>
          <w:p w14:paraId="4F26BD88" w14:textId="77777777"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p>
          <w:p w14:paraId="42A80AB7" w14:textId="3F89862D"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w:t>
            </w:r>
            <w:r w:rsidR="0082482C" w:rsidRPr="00934C1A">
              <w:rPr>
                <w:rFonts w:ascii="Times New Roman" w:eastAsia="Times New Roman" w:hAnsi="Times New Roman" w:cs="Times New Roman"/>
                <w:sz w:val="20"/>
                <w:szCs w:val="20"/>
                <w:lang w:val="en-GB" w:eastAsia="es-ES"/>
              </w:rPr>
              <w:t>i</w:t>
            </w:r>
            <w:r w:rsidRPr="00934C1A">
              <w:rPr>
                <w:rFonts w:ascii="Times New Roman" w:eastAsia="Times New Roman" w:hAnsi="Times New Roman" w:cs="Times New Roman"/>
                <w:sz w:val="20"/>
                <w:szCs w:val="20"/>
                <w:lang w:val="en-GB" w:eastAsia="es-ES"/>
              </w:rPr>
              <w:t xml:space="preserve">s cell does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p w14:paraId="7EFB5A51"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09B00446" w14:textId="494CD3EB" w:rsidR="00AA74F3"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amount shall be calculated as a sum of the net capital charges for each risk module within the standard formula, including adjustment for diversification e</w:t>
            </w:r>
            <w:r w:rsidR="006B5C37">
              <w:rPr>
                <w:rFonts w:ascii="Times New Roman" w:eastAsia="Times New Roman" w:hAnsi="Times New Roman" w:cs="Times New Roman"/>
                <w:sz w:val="20"/>
                <w:szCs w:val="20"/>
                <w:lang w:val="en-GB" w:eastAsia="es-ES"/>
              </w:rPr>
              <w:t xml:space="preserve">ffect within standard formula. </w:t>
            </w:r>
          </w:p>
        </w:tc>
      </w:tr>
      <w:tr w:rsidR="00AA74F3" w:rsidRPr="00934C1A" w14:paraId="6F7DFDA8" w14:textId="77777777" w:rsidTr="00D32D6A">
        <w:trPr>
          <w:trHeight w:val="3420"/>
        </w:trPr>
        <w:tc>
          <w:tcPr>
            <w:tcW w:w="1538" w:type="dxa"/>
            <w:shd w:val="clear" w:color="000000" w:fill="FFFFFF"/>
            <w:hideMark/>
          </w:tcPr>
          <w:p w14:paraId="623C2C29" w14:textId="02194EF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82482C"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4B06C37B"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C0040</w:t>
            </w:r>
          </w:p>
          <w:p w14:paraId="703ECECB" w14:textId="5D861435"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(B10)</w:t>
            </w:r>
          </w:p>
        </w:tc>
        <w:tc>
          <w:tcPr>
            <w:tcW w:w="2145" w:type="dxa"/>
            <w:shd w:val="clear" w:color="000000" w:fill="FFFFFF"/>
            <w:hideMark/>
          </w:tcPr>
          <w:p w14:paraId="34902C12" w14:textId="6CCC73D1"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Gross solvency capital requirement - Basic Solvency Capital Requirement</w:t>
            </w:r>
          </w:p>
        </w:tc>
        <w:tc>
          <w:tcPr>
            <w:tcW w:w="4959" w:type="dxa"/>
            <w:shd w:val="clear" w:color="000000" w:fill="FFFFFF"/>
            <w:hideMark/>
          </w:tcPr>
          <w:p w14:paraId="0897B475" w14:textId="7F55CA91"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basic capital requirements, before the consideration of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ins w:id="66" w:author="Author">
              <w:r w:rsidR="0089101C">
                <w:rPr>
                  <w:rFonts w:ascii="Times New Roman" w:eastAsia="Times New Roman" w:hAnsi="Times New Roman" w:cs="Times New Roman"/>
                  <w:sz w:val="20"/>
                  <w:szCs w:val="20"/>
                  <w:lang w:val="en-GB" w:eastAsia="es-ES"/>
                </w:rPr>
                <w:t>Delegated Regulation 2015/35</w:t>
              </w:r>
            </w:ins>
            <w:del w:id="67" w:author="Author">
              <w:r w:rsidR="006B5C37" w:rsidDel="0089101C">
                <w:rPr>
                  <w:rFonts w:ascii="Times New Roman" w:eastAsia="Times New Roman" w:hAnsi="Times New Roman" w:cs="Times New Roman"/>
                  <w:sz w:val="20"/>
                  <w:szCs w:val="20"/>
                  <w:lang w:val="en-GB" w:eastAsia="es-ES"/>
                </w:rPr>
                <w:delText>Implementing measures</w:delText>
              </w:r>
            </w:del>
            <w:r w:rsidRPr="00934C1A">
              <w:rPr>
                <w:rFonts w:ascii="Times New Roman" w:eastAsia="Times New Roman" w:hAnsi="Times New Roman" w:cs="Times New Roman"/>
                <w:sz w:val="20"/>
                <w:szCs w:val="20"/>
                <w:lang w:val="en-GB" w:eastAsia="es-ES"/>
              </w:rPr>
              <w:t xml:space="preserve">, as calculated using the standard formula. </w:t>
            </w:r>
          </w:p>
          <w:p w14:paraId="19F77ECA" w14:textId="3EF2AD9E"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 </w:t>
            </w:r>
          </w:p>
          <w:p w14:paraId="6B3D0CB4" w14:textId="49777206"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82482C"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82482C" w:rsidRPr="00934C1A">
              <w:rPr>
                <w:rFonts w:ascii="Times New Roman" w:eastAsia="Times New Roman" w:hAnsi="Times New Roman" w:cs="Times New Roman"/>
                <w:sz w:val="20"/>
                <w:szCs w:val="20"/>
                <w:lang w:val="en-GB" w:eastAsia="es-ES"/>
              </w:rPr>
              <w:t>.</w:t>
            </w:r>
          </w:p>
          <w:p w14:paraId="201D537F" w14:textId="77777777"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p>
          <w:p w14:paraId="75AD36F2" w14:textId="19ED3B7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cell does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p w14:paraId="6403825E"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0859938B" w14:textId="3491B667" w:rsidR="00AA74F3"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amount shall be calculated as a sum of the gross capital charges for each risk module within the standard formula, including adjustment for diversification</w:t>
            </w:r>
            <w:r w:rsidR="006B5C37">
              <w:rPr>
                <w:rFonts w:ascii="Times New Roman" w:eastAsia="Times New Roman" w:hAnsi="Times New Roman" w:cs="Times New Roman"/>
                <w:sz w:val="20"/>
                <w:szCs w:val="20"/>
                <w:lang w:val="en-GB" w:eastAsia="es-ES"/>
              </w:rPr>
              <w:t xml:space="preserve"> effect within standard formula</w:t>
            </w:r>
          </w:p>
        </w:tc>
      </w:tr>
      <w:tr w:rsidR="00E93329" w:rsidRPr="00934C1A" w14:paraId="0283FED0" w14:textId="77777777" w:rsidTr="00934C1A">
        <w:trPr>
          <w:trHeight w:val="460"/>
        </w:trPr>
        <w:tc>
          <w:tcPr>
            <w:tcW w:w="8642" w:type="dxa"/>
            <w:gridSpan w:val="3"/>
            <w:shd w:val="clear" w:color="000000" w:fill="FFFFFF"/>
            <w:vAlign w:val="bottom"/>
          </w:tcPr>
          <w:p w14:paraId="47722F0E" w14:textId="5029E76F" w:rsidR="00E93329" w:rsidRPr="00934C1A" w:rsidRDefault="00E93329">
            <w:pPr>
              <w:spacing w:after="0" w:line="240" w:lineRule="auto"/>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Calculation of Solvency Capital Requirement</w:t>
            </w:r>
          </w:p>
        </w:tc>
      </w:tr>
      <w:tr w:rsidR="007A1BA9" w:rsidRPr="00934C1A" w14:paraId="0964EB50" w14:textId="77777777" w:rsidTr="00D32D6A">
        <w:trPr>
          <w:trHeight w:val="855"/>
        </w:trPr>
        <w:tc>
          <w:tcPr>
            <w:tcW w:w="1538" w:type="dxa"/>
            <w:shd w:val="clear" w:color="000000" w:fill="FFFFFF"/>
          </w:tcPr>
          <w:p w14:paraId="43224124" w14:textId="2AC5A99C"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2</w:t>
            </w:r>
            <w:r w:rsidRPr="00934C1A">
              <w:rPr>
                <w:rFonts w:ascii="Times New Roman" w:eastAsia="Times New Roman" w:hAnsi="Times New Roman" w:cs="Times New Roman"/>
                <w:sz w:val="20"/>
                <w:szCs w:val="20"/>
                <w:lang w:val="en-GB" w:eastAsia="es-ES"/>
              </w:rPr>
              <w:t>0/</w:t>
            </w:r>
          </w:p>
          <w:p w14:paraId="2B3B64A4" w14:textId="7C089DEF" w:rsidR="007A1BA9" w:rsidRPr="00934C1A" w:rsidDel="00B67BC0"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00</w:t>
            </w:r>
          </w:p>
        </w:tc>
        <w:tc>
          <w:tcPr>
            <w:tcW w:w="2145" w:type="dxa"/>
            <w:shd w:val="clear" w:color="000000" w:fill="FFFFFF"/>
          </w:tcPr>
          <w:p w14:paraId="2090A459" w14:textId="3EAE9740"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Adjustment due to RFF/MAP nSCR aggregation</w:t>
            </w:r>
          </w:p>
        </w:tc>
        <w:tc>
          <w:tcPr>
            <w:tcW w:w="4959" w:type="dxa"/>
            <w:shd w:val="clear" w:color="000000" w:fill="FFFFFF"/>
          </w:tcPr>
          <w:p w14:paraId="0CEA9010" w14:textId="77777777" w:rsidR="00813343" w:rsidRDefault="007A1BA9" w:rsidP="007A1BA9">
            <w:pPr>
              <w:spacing w:after="0" w:line="240" w:lineRule="auto"/>
              <w:rPr>
                <w:ins w:id="68" w:author="Autho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Adjustment to correct the bias on SCR </w:t>
            </w:r>
            <w:r w:rsidR="0022784F" w:rsidRPr="00934C1A">
              <w:rPr>
                <w:rFonts w:ascii="Times New Roman" w:eastAsia="Times New Roman" w:hAnsi="Times New Roman" w:cs="Times New Roman"/>
                <w:sz w:val="20"/>
                <w:szCs w:val="20"/>
                <w:lang w:val="en-GB" w:eastAsia="es-ES"/>
              </w:rPr>
              <w:t xml:space="preserve">calculation </w:t>
            </w:r>
            <w:r w:rsidRPr="00934C1A">
              <w:rPr>
                <w:rFonts w:ascii="Times New Roman" w:eastAsia="Times New Roman" w:hAnsi="Times New Roman" w:cs="Times New Roman"/>
                <w:sz w:val="20"/>
                <w:szCs w:val="20"/>
                <w:lang w:val="en-GB" w:eastAsia="es-ES"/>
              </w:rPr>
              <w:t>due to aggregation of RFF/MAP nSCR at risk module level.</w:t>
            </w:r>
          </w:p>
          <w:p w14:paraId="4AED4725" w14:textId="6C551E1B" w:rsidR="007A1BA9" w:rsidDel="00813343" w:rsidRDefault="00813343" w:rsidP="007A1BA9">
            <w:pPr>
              <w:spacing w:after="0" w:line="240" w:lineRule="auto"/>
              <w:rPr>
                <w:del w:id="69" w:author="Author"/>
                <w:rFonts w:ascii="Times New Roman" w:eastAsia="Times New Roman" w:hAnsi="Times New Roman" w:cs="Times New Roman"/>
                <w:sz w:val="20"/>
                <w:szCs w:val="20"/>
                <w:lang w:val="en-GB" w:eastAsia="es-ES"/>
              </w:rPr>
            </w:pPr>
            <w:ins w:id="70" w:author="Author">
              <w:r>
                <w:rPr>
                  <w:rFonts w:ascii="Times New Roman" w:eastAsia="Times New Roman" w:hAnsi="Times New Roman" w:cs="Times New Roman"/>
                  <w:sz w:val="20"/>
                  <w:szCs w:val="20"/>
                  <w:lang w:val="en-GB" w:eastAsia="es-ES"/>
                </w:rPr>
                <w:t>This amount shall be positive.</w:t>
              </w:r>
            </w:ins>
            <w:del w:id="71" w:author="Author">
              <w:r w:rsidR="007A1BA9" w:rsidRPr="00934C1A" w:rsidDel="00813343">
                <w:rPr>
                  <w:rFonts w:ascii="Times New Roman" w:eastAsia="Times New Roman" w:hAnsi="Times New Roman" w:cs="Times New Roman"/>
                  <w:sz w:val="20"/>
                  <w:szCs w:val="20"/>
                  <w:lang w:val="en-GB" w:eastAsia="es-ES"/>
                </w:rPr>
                <w:delText xml:space="preserve"> </w:delText>
              </w:r>
            </w:del>
          </w:p>
          <w:p w14:paraId="67FDA9B8" w14:textId="5A0A869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7A1BA9" w:rsidRPr="00934C1A" w14:paraId="3DDA94C5" w14:textId="77777777" w:rsidTr="006B5C37">
        <w:trPr>
          <w:trHeight w:val="727"/>
        </w:trPr>
        <w:tc>
          <w:tcPr>
            <w:tcW w:w="1538" w:type="dxa"/>
            <w:shd w:val="clear" w:color="000000" w:fill="FFFFFF"/>
          </w:tcPr>
          <w:p w14:paraId="551B8041" w14:textId="6B9375C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3</w:t>
            </w:r>
            <w:r w:rsidRPr="00934C1A">
              <w:rPr>
                <w:rFonts w:ascii="Times New Roman" w:eastAsia="Times New Roman" w:hAnsi="Times New Roman" w:cs="Times New Roman"/>
                <w:sz w:val="20"/>
                <w:szCs w:val="20"/>
                <w:lang w:val="en-GB" w:eastAsia="es-ES"/>
              </w:rPr>
              <w:t>0/</w:t>
            </w:r>
          </w:p>
          <w:p w14:paraId="7BC21CE0" w14:textId="65328B63"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00</w:t>
            </w:r>
          </w:p>
          <w:p w14:paraId="626B8E20" w14:textId="43DB3A9A" w:rsidR="0082482C" w:rsidRPr="00934C1A" w:rsidRDefault="0082482C">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(A13)</w:t>
            </w:r>
          </w:p>
        </w:tc>
        <w:tc>
          <w:tcPr>
            <w:tcW w:w="2145" w:type="dxa"/>
            <w:shd w:val="clear" w:color="000000" w:fill="FFFFFF"/>
          </w:tcPr>
          <w:p w14:paraId="53384A39" w14:textId="5F1A48CD" w:rsidR="007A1BA9" w:rsidRPr="00934C1A" w:rsidRDefault="0022784F"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O</w:t>
            </w:r>
            <w:r w:rsidR="007A1BA9" w:rsidRPr="00934C1A">
              <w:rPr>
                <w:rFonts w:ascii="Times New Roman" w:eastAsia="Times New Roman" w:hAnsi="Times New Roman" w:cs="Times New Roman"/>
                <w:sz w:val="20"/>
                <w:szCs w:val="20"/>
                <w:lang w:val="en-GB" w:eastAsia="es-ES"/>
              </w:rPr>
              <w:t>perational risk</w:t>
            </w:r>
          </w:p>
        </w:tc>
        <w:tc>
          <w:tcPr>
            <w:tcW w:w="4959" w:type="dxa"/>
            <w:shd w:val="clear" w:color="000000" w:fill="FFFFFF"/>
          </w:tcPr>
          <w:p w14:paraId="31845C6D" w14:textId="64BC6594"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capital requirements for operational risk module as calculat</w:t>
            </w:r>
            <w:r w:rsidR="006B5C37">
              <w:rPr>
                <w:rFonts w:ascii="Times New Roman" w:eastAsia="Times New Roman" w:hAnsi="Times New Roman" w:cs="Times New Roman"/>
                <w:sz w:val="20"/>
                <w:szCs w:val="20"/>
                <w:lang w:val="en-GB" w:eastAsia="es-ES"/>
              </w:rPr>
              <w:t>ed using the standard formula.</w:t>
            </w:r>
          </w:p>
        </w:tc>
      </w:tr>
      <w:tr w:rsidR="007A1BA9" w:rsidRPr="00934C1A" w14:paraId="749C4F3C" w14:textId="77777777" w:rsidTr="00D32D6A">
        <w:trPr>
          <w:trHeight w:val="855"/>
        </w:trPr>
        <w:tc>
          <w:tcPr>
            <w:tcW w:w="1538" w:type="dxa"/>
            <w:shd w:val="clear" w:color="000000" w:fill="FFFFFF"/>
            <w:hideMark/>
          </w:tcPr>
          <w:p w14:paraId="1B8C2D4C" w14:textId="5EC6FA9F"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4</w:t>
            </w:r>
            <w:r w:rsidRPr="00934C1A">
              <w:rPr>
                <w:rFonts w:ascii="Times New Roman" w:eastAsia="Times New Roman" w:hAnsi="Times New Roman" w:cs="Times New Roman"/>
                <w:sz w:val="20"/>
                <w:szCs w:val="20"/>
                <w:lang w:val="en-GB" w:eastAsia="es-ES"/>
              </w:rPr>
              <w:t>0/</w:t>
            </w:r>
          </w:p>
          <w:p w14:paraId="3D6C9F34" w14:textId="12897FD4"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00</w:t>
            </w:r>
          </w:p>
          <w:p w14:paraId="4F78FEC8" w14:textId="0B245A52" w:rsidR="0082482C" w:rsidRPr="00934C1A" w:rsidRDefault="0082482C"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(A11)</w:t>
            </w:r>
          </w:p>
        </w:tc>
        <w:tc>
          <w:tcPr>
            <w:tcW w:w="2145" w:type="dxa"/>
            <w:shd w:val="clear" w:color="000000" w:fill="FFFFFF"/>
            <w:hideMark/>
          </w:tcPr>
          <w:p w14:paraId="6FD31618" w14:textId="67B7AC7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Loss–absorbing capacity of technical provisions </w:t>
            </w:r>
          </w:p>
        </w:tc>
        <w:tc>
          <w:tcPr>
            <w:tcW w:w="4959" w:type="dxa"/>
            <w:shd w:val="clear" w:color="000000" w:fill="FFFFFF"/>
            <w:hideMark/>
          </w:tcPr>
          <w:p w14:paraId="272210CA" w14:textId="590EF788" w:rsidR="00C355C3"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adjustment for loss-absorbing capacity of technical provisions calculated according to the standard formula. </w:t>
            </w:r>
          </w:p>
          <w:p w14:paraId="3716C39C" w14:textId="272DDEC0"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should be </w:t>
            </w:r>
            <w:r w:rsidR="0082482C" w:rsidRPr="00934C1A">
              <w:rPr>
                <w:rFonts w:ascii="Times New Roman" w:eastAsia="Times New Roman" w:hAnsi="Times New Roman" w:cs="Times New Roman"/>
                <w:sz w:val="20"/>
                <w:szCs w:val="20"/>
                <w:lang w:val="en-GB" w:eastAsia="es-ES"/>
              </w:rPr>
              <w:t xml:space="preserve">reported as a </w:t>
            </w:r>
            <w:r w:rsidRPr="00934C1A">
              <w:rPr>
                <w:rFonts w:ascii="Times New Roman" w:eastAsia="Times New Roman" w:hAnsi="Times New Roman" w:cs="Times New Roman"/>
                <w:sz w:val="20"/>
                <w:szCs w:val="20"/>
                <w:lang w:val="en-GB" w:eastAsia="es-ES"/>
              </w:rPr>
              <w:t>negative</w:t>
            </w:r>
            <w:r w:rsidR="0082482C" w:rsidRPr="00934C1A">
              <w:rPr>
                <w:rFonts w:ascii="Times New Roman" w:eastAsia="Times New Roman" w:hAnsi="Times New Roman" w:cs="Times New Roman"/>
                <w:sz w:val="20"/>
                <w:szCs w:val="20"/>
                <w:lang w:val="en-GB" w:eastAsia="es-ES"/>
              </w:rPr>
              <w:t xml:space="preserve"> value</w:t>
            </w:r>
            <w:r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br/>
            </w:r>
          </w:p>
          <w:p w14:paraId="7436FFB8" w14:textId="33FF75AC" w:rsidR="00CB546E" w:rsidRPr="007833B9" w:rsidRDefault="007A1BA9" w:rsidP="00CB546E">
            <w:pPr>
              <w:spacing w:after="0" w:line="240" w:lineRule="auto"/>
              <w:rPr>
                <w:ins w:id="72" w:author="Autho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At RFF/MAP level and at entity level where there are no RFF (other than those under art. 304</w:t>
            </w:r>
            <w:ins w:id="73" w:author="Author">
              <w:r w:rsidR="0089101C">
                <w:rPr>
                  <w:rFonts w:ascii="Times New Roman" w:eastAsia="Times New Roman" w:hAnsi="Times New Roman" w:cs="Times New Roman"/>
                  <w:sz w:val="20"/>
                  <w:szCs w:val="20"/>
                  <w:lang w:val="en-GB" w:eastAsia="es-ES"/>
                </w:rPr>
                <w:t xml:space="preserve"> of </w:t>
              </w:r>
              <w:r w:rsidR="004514D0" w:rsidRPr="004514D0">
                <w:rPr>
                  <w:rFonts w:ascii="Times New Roman" w:eastAsia="Times New Roman" w:hAnsi="Times New Roman" w:cs="Times New Roman"/>
                  <w:sz w:val="20"/>
                  <w:szCs w:val="20"/>
                  <w:lang w:val="en-GB" w:eastAsia="es-ES"/>
                </w:rPr>
                <w:t>Directive 2009/138/EC</w:t>
              </w:r>
              <w:del w:id="74" w:author="Author">
                <w:r w:rsidR="0089101C" w:rsidDel="004514D0">
                  <w:rPr>
                    <w:rFonts w:ascii="Times New Roman" w:eastAsia="Times New Roman" w:hAnsi="Times New Roman" w:cs="Times New Roman"/>
                    <w:sz w:val="20"/>
                    <w:szCs w:val="20"/>
                    <w:lang w:val="en-GB" w:eastAsia="es-ES"/>
                  </w:rPr>
                  <w:delText>Solvency II Directive</w:delText>
                </w:r>
              </w:del>
            </w:ins>
            <w:r w:rsidRPr="00934C1A">
              <w:rPr>
                <w:rFonts w:ascii="Times New Roman" w:eastAsia="Times New Roman" w:hAnsi="Times New Roman" w:cs="Times New Roman"/>
                <w:sz w:val="20"/>
                <w:szCs w:val="20"/>
                <w:lang w:val="en-GB" w:eastAsia="es-ES"/>
              </w:rPr>
              <w:t xml:space="preserve">) </w:t>
            </w:r>
            <w:proofErr w:type="spellStart"/>
            <w:r w:rsidRPr="00934C1A">
              <w:rPr>
                <w:rFonts w:ascii="Times New Roman" w:eastAsia="Times New Roman" w:hAnsi="Times New Roman" w:cs="Times New Roman"/>
                <w:sz w:val="20"/>
                <w:szCs w:val="20"/>
                <w:lang w:val="en-GB" w:eastAsia="es-ES"/>
              </w:rPr>
              <w:t>nor</w:t>
            </w:r>
            <w:proofErr w:type="spellEnd"/>
            <w:r w:rsidRPr="00934C1A">
              <w:rPr>
                <w:rFonts w:ascii="Times New Roman" w:eastAsia="Times New Roman" w:hAnsi="Times New Roman" w:cs="Times New Roman"/>
                <w:sz w:val="20"/>
                <w:szCs w:val="20"/>
                <w:lang w:val="en-GB" w:eastAsia="es-ES"/>
              </w:rPr>
              <w:t xml:space="preserve"> MAP</w:t>
            </w:r>
            <w:ins w:id="75" w:author="Author">
              <w:r w:rsidR="00CB546E">
                <w:rPr>
                  <w:rFonts w:ascii="Times New Roman" w:eastAsia="Times New Roman" w:hAnsi="Times New Roman" w:cs="Times New Roman"/>
                  <w:sz w:val="20"/>
                  <w:szCs w:val="20"/>
                  <w:lang w:val="en-GB" w:eastAsia="es-ES"/>
                </w:rPr>
                <w:t xml:space="preserve"> it is the maximum between zero and the amount corresponding to the minimum between the a</w:t>
              </w:r>
              <w:r w:rsidR="00CB546E" w:rsidRPr="00AE1434">
                <w:rPr>
                  <w:rFonts w:ascii="Times New Roman" w:eastAsia="Times New Roman" w:hAnsi="Times New Roman" w:cs="Times New Roman"/>
                  <w:sz w:val="20"/>
                  <w:szCs w:val="20"/>
                  <w:lang w:val="en-GB" w:eastAsia="es-ES"/>
                </w:rPr>
                <w:t>mount of technical provisions without risk margin in relation to future discretionary benefits net of reinsurance</w:t>
              </w:r>
              <w:r w:rsidR="00CB546E">
                <w:rPr>
                  <w:rFonts w:ascii="Times New Roman" w:eastAsia="Times New Roman" w:hAnsi="Times New Roman" w:cs="Times New Roman"/>
                  <w:sz w:val="20"/>
                  <w:szCs w:val="20"/>
                  <w:lang w:val="en-GB" w:eastAsia="es-ES"/>
                </w:rPr>
                <w:t xml:space="preserve"> and the difference between gross and net basic solvency capital requirement. </w:t>
              </w:r>
            </w:ins>
          </w:p>
          <w:p w14:paraId="7740ECBA" w14:textId="19491B62" w:rsidR="007A1BA9" w:rsidRPr="00934C1A" w:rsidDel="00D734B1" w:rsidRDefault="007A1BA9" w:rsidP="007A1BA9">
            <w:pPr>
              <w:spacing w:after="0" w:line="240" w:lineRule="auto"/>
              <w:rPr>
                <w:del w:id="76" w:author="Author"/>
                <w:rFonts w:ascii="Times New Roman" w:eastAsia="Times New Roman" w:hAnsi="Times New Roman" w:cs="Times New Roman"/>
                <w:sz w:val="20"/>
                <w:szCs w:val="20"/>
                <w:lang w:val="en-GB" w:eastAsia="es-ES"/>
              </w:rPr>
            </w:pPr>
            <w:del w:id="77" w:author="Author">
              <w:r w:rsidRPr="00934C1A" w:rsidDel="00D734B1">
                <w:rPr>
                  <w:rFonts w:ascii="Times New Roman" w:eastAsia="Times New Roman" w:hAnsi="Times New Roman" w:cs="Times New Roman"/>
                  <w:sz w:val="20"/>
                  <w:szCs w:val="20"/>
                  <w:lang w:val="en-GB" w:eastAsia="es-ES"/>
                </w:rPr>
                <w:delText>:</w:delText>
              </w:r>
            </w:del>
          </w:p>
          <w:p w14:paraId="757BECAD" w14:textId="1DB9CB8C" w:rsidR="007A1BA9" w:rsidRPr="008843C5" w:rsidDel="00CB546E" w:rsidRDefault="007A1BA9">
            <w:pPr>
              <w:spacing w:after="0" w:line="240" w:lineRule="auto"/>
              <w:rPr>
                <w:del w:id="78" w:author="Author"/>
                <w:rFonts w:ascii="Times New Roman" w:eastAsia="Times New Roman" w:hAnsi="Times New Roman" w:cs="Times New Roman"/>
                <w:sz w:val="20"/>
                <w:szCs w:val="20"/>
                <w:lang w:val="en-GB" w:eastAsia="es-ES"/>
                <w:rPrChange w:id="79" w:author="Author">
                  <w:rPr>
                    <w:del w:id="80" w:author="Author"/>
                    <w:rFonts w:ascii="Times New Roman" w:eastAsia="Times New Roman" w:hAnsi="Times New Roman" w:cs="Times New Roman"/>
                    <w:sz w:val="20"/>
                    <w:szCs w:val="20"/>
                    <w:lang w:val="pt-PT" w:eastAsia="es-ES"/>
                  </w:rPr>
                </w:rPrChange>
              </w:rPr>
            </w:pPr>
            <w:del w:id="81" w:author="Author">
              <w:r w:rsidRPr="008843C5" w:rsidDel="00D734B1">
                <w:rPr>
                  <w:rFonts w:ascii="Times New Roman" w:eastAsia="Times New Roman" w:hAnsi="Times New Roman" w:cs="Times New Roman"/>
                  <w:sz w:val="20"/>
                  <w:szCs w:val="20"/>
                  <w:lang w:val="en-GB" w:eastAsia="es-ES"/>
                  <w:rPrChange w:id="82" w:author="Author">
                    <w:rPr>
                      <w:rFonts w:ascii="Times New Roman" w:eastAsia="Times New Roman" w:hAnsi="Times New Roman" w:cs="Times New Roman"/>
                      <w:sz w:val="20"/>
                      <w:szCs w:val="20"/>
                      <w:lang w:val="pt-PT" w:eastAsia="es-ES"/>
                    </w:rPr>
                  </w:rPrChange>
                </w:rPr>
                <w:delText>R0130/C0060 = - max (min (R0090/C0040 – R0090/C0030; R0500/C0080; 0)</w:delText>
              </w:r>
            </w:del>
            <w:ins w:id="83" w:author="Author">
              <w:del w:id="84" w:author="Author">
                <w:r w:rsidR="00D734B1" w:rsidDel="00CB546E">
                  <w:rPr>
                    <w:rFonts w:ascii="Times New Roman" w:eastAsia="Times New Roman" w:hAnsi="Times New Roman" w:cs="Times New Roman"/>
                    <w:sz w:val="20"/>
                    <w:szCs w:val="20"/>
                    <w:lang w:val="en-GB" w:eastAsia="es-ES"/>
                  </w:rPr>
                  <w:delText>.</w:delText>
                </w:r>
              </w:del>
            </w:ins>
          </w:p>
          <w:p w14:paraId="2E33AE12" w14:textId="77777777" w:rsidR="007A1BA9" w:rsidRPr="008843C5" w:rsidRDefault="007A1BA9" w:rsidP="007A1BA9">
            <w:pPr>
              <w:spacing w:after="0" w:line="240" w:lineRule="auto"/>
              <w:rPr>
                <w:rFonts w:ascii="Times New Roman" w:eastAsia="Times New Roman" w:hAnsi="Times New Roman" w:cs="Times New Roman"/>
                <w:sz w:val="20"/>
                <w:szCs w:val="20"/>
                <w:lang w:val="en-GB" w:eastAsia="es-ES"/>
                <w:rPrChange w:id="85" w:author="Author">
                  <w:rPr>
                    <w:rFonts w:ascii="Times New Roman" w:eastAsia="Times New Roman" w:hAnsi="Times New Roman" w:cs="Times New Roman"/>
                    <w:sz w:val="20"/>
                    <w:szCs w:val="20"/>
                    <w:lang w:val="pt-PT" w:eastAsia="es-ES"/>
                  </w:rPr>
                </w:rPrChange>
              </w:rPr>
            </w:pPr>
          </w:p>
          <w:p w14:paraId="100395F3" w14:textId="476AEDE4" w:rsidR="007A1BA9" w:rsidRPr="00934C1A" w:rsidRDefault="007A1BA9" w:rsidP="0089101C">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Where there are RFF (other than those under art</w:t>
            </w:r>
            <w:ins w:id="86" w:author="Author">
              <w:r w:rsidR="0089101C">
                <w:rPr>
                  <w:rFonts w:ascii="Times New Roman" w:eastAsia="Times New Roman" w:hAnsi="Times New Roman" w:cs="Times New Roman"/>
                  <w:sz w:val="20"/>
                  <w:szCs w:val="20"/>
                  <w:lang w:val="en-GB" w:eastAsia="es-ES"/>
                </w:rPr>
                <w:t>icle</w:t>
              </w:r>
            </w:ins>
            <w:del w:id="87" w:author="Author">
              <w:r w:rsidRPr="00934C1A" w:rsidDel="0089101C">
                <w:rPr>
                  <w:rFonts w:ascii="Times New Roman" w:eastAsia="Times New Roman" w:hAnsi="Times New Roman" w:cs="Times New Roman"/>
                  <w:sz w:val="20"/>
                  <w:szCs w:val="20"/>
                  <w:lang w:val="en-GB" w:eastAsia="es-ES"/>
                </w:rPr>
                <w:delText>.</w:delText>
              </w:r>
            </w:del>
            <w:r w:rsidRPr="00934C1A">
              <w:rPr>
                <w:rFonts w:ascii="Times New Roman" w:eastAsia="Times New Roman" w:hAnsi="Times New Roman" w:cs="Times New Roman"/>
                <w:sz w:val="20"/>
                <w:szCs w:val="20"/>
                <w:lang w:val="en-GB" w:eastAsia="es-ES"/>
              </w:rPr>
              <w:t xml:space="preserve"> 304</w:t>
            </w:r>
            <w:ins w:id="88" w:author="Author">
              <w:r w:rsidR="0089101C">
                <w:rPr>
                  <w:rFonts w:ascii="Times New Roman" w:eastAsia="Times New Roman" w:hAnsi="Times New Roman" w:cs="Times New Roman"/>
                  <w:sz w:val="20"/>
                  <w:szCs w:val="20"/>
                  <w:lang w:val="en-GB" w:eastAsia="es-ES"/>
                </w:rPr>
                <w:t xml:space="preserve"> of </w:t>
              </w:r>
              <w:r w:rsidR="004514D0" w:rsidRPr="004514D0">
                <w:rPr>
                  <w:rFonts w:ascii="Times New Roman" w:eastAsia="Times New Roman" w:hAnsi="Times New Roman" w:cs="Times New Roman"/>
                  <w:sz w:val="20"/>
                  <w:szCs w:val="20"/>
                  <w:lang w:val="en-GB" w:eastAsia="es-ES"/>
                </w:rPr>
                <w:t>Directive 2009/138/EC</w:t>
              </w:r>
              <w:del w:id="89" w:author="Author">
                <w:r w:rsidR="0089101C" w:rsidDel="004514D0">
                  <w:rPr>
                    <w:rFonts w:ascii="Times New Roman" w:eastAsia="Times New Roman" w:hAnsi="Times New Roman" w:cs="Times New Roman"/>
                    <w:sz w:val="20"/>
                    <w:szCs w:val="20"/>
                    <w:lang w:val="en-GB" w:eastAsia="es-ES"/>
                  </w:rPr>
                  <w:delText>Solvency II Directive</w:delText>
                </w:r>
              </w:del>
            </w:ins>
            <w:r w:rsidRPr="00934C1A">
              <w:rPr>
                <w:rFonts w:ascii="Times New Roman" w:eastAsia="Times New Roman" w:hAnsi="Times New Roman" w:cs="Times New Roman"/>
                <w:sz w:val="20"/>
                <w:szCs w:val="20"/>
                <w:lang w:val="en-GB" w:eastAsia="es-ES"/>
              </w:rPr>
              <w:t xml:space="preserve">) or MAP, this amount shall be calculated as the sum of the loss-absorbing capacity of technical provisions of each RFF/MAP and </w:t>
            </w:r>
            <w:ins w:id="90" w:author="Author">
              <w:r w:rsidR="0089101C">
                <w:rPr>
                  <w:rFonts w:ascii="Times New Roman" w:eastAsia="Times New Roman" w:hAnsi="Times New Roman" w:cs="Times New Roman"/>
                  <w:sz w:val="20"/>
                  <w:szCs w:val="20"/>
                  <w:lang w:val="en-GB" w:eastAsia="es-ES"/>
                </w:rPr>
                <w:t>remaining part</w:t>
              </w:r>
            </w:ins>
            <w:del w:id="91" w:author="Author">
              <w:r w:rsidRPr="00934C1A" w:rsidDel="0089101C">
                <w:rPr>
                  <w:rFonts w:ascii="Times New Roman" w:eastAsia="Times New Roman" w:hAnsi="Times New Roman" w:cs="Times New Roman"/>
                  <w:sz w:val="20"/>
                  <w:szCs w:val="20"/>
                  <w:lang w:val="en-GB" w:eastAsia="es-ES"/>
                </w:rPr>
                <w:delText>RP</w:delText>
              </w:r>
            </w:del>
            <w:r w:rsidRPr="00934C1A">
              <w:rPr>
                <w:rFonts w:ascii="Times New Roman" w:eastAsia="Times New Roman" w:hAnsi="Times New Roman" w:cs="Times New Roman"/>
                <w:sz w:val="20"/>
                <w:szCs w:val="20"/>
                <w:lang w:val="en-GB" w:eastAsia="es-ES"/>
              </w:rPr>
              <w:t xml:space="preserve">, taking into account the net future discretionary benefits as a top limit. </w:t>
            </w:r>
          </w:p>
        </w:tc>
      </w:tr>
      <w:tr w:rsidR="007A1BA9" w:rsidRPr="00934C1A" w14:paraId="10891A3A" w14:textId="77777777" w:rsidTr="00D32D6A">
        <w:trPr>
          <w:trHeight w:val="570"/>
        </w:trPr>
        <w:tc>
          <w:tcPr>
            <w:tcW w:w="1538" w:type="dxa"/>
            <w:shd w:val="clear" w:color="000000" w:fill="FFFFFF"/>
            <w:hideMark/>
          </w:tcPr>
          <w:p w14:paraId="5CEBB535" w14:textId="4A31DA0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4C63EC61" w14:textId="281F4680"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2B98A756" w14:textId="30701530" w:rsidR="0082482C" w:rsidRPr="00934C1A" w:rsidRDefault="0082482C">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(A12)</w:t>
            </w:r>
          </w:p>
        </w:tc>
        <w:tc>
          <w:tcPr>
            <w:tcW w:w="2145" w:type="dxa"/>
            <w:shd w:val="clear" w:color="000000" w:fill="FFFFFF"/>
            <w:hideMark/>
          </w:tcPr>
          <w:p w14:paraId="1A584F82" w14:textId="52E05B3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Loss–absorbing capacity of deferred taxes</w:t>
            </w:r>
          </w:p>
        </w:tc>
        <w:tc>
          <w:tcPr>
            <w:tcW w:w="4959" w:type="dxa"/>
            <w:shd w:val="clear" w:color="000000" w:fill="FFFFFF"/>
            <w:hideMark/>
          </w:tcPr>
          <w:p w14:paraId="77E07A8D" w14:textId="04182819"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adjustment for loss-absorbing capacity of deferred taxes calculated according to the standard formula. </w:t>
            </w:r>
          </w:p>
          <w:p w14:paraId="48EEE9B8" w14:textId="6B9FF98D"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w:t>
            </w:r>
            <w:r w:rsidR="006B5C37">
              <w:rPr>
                <w:rFonts w:ascii="Times New Roman" w:eastAsia="Times New Roman" w:hAnsi="Times New Roman" w:cs="Times New Roman"/>
                <w:sz w:val="20"/>
                <w:szCs w:val="20"/>
                <w:lang w:val="en-GB" w:eastAsia="es-ES"/>
              </w:rPr>
              <w:t>is amount should be negative.</w:t>
            </w:r>
          </w:p>
        </w:tc>
      </w:tr>
      <w:tr w:rsidR="007A1BA9" w:rsidRPr="00934C1A" w14:paraId="76483A3C" w14:textId="77777777" w:rsidTr="006B5C37">
        <w:trPr>
          <w:trHeight w:val="1534"/>
        </w:trPr>
        <w:tc>
          <w:tcPr>
            <w:tcW w:w="1538" w:type="dxa"/>
            <w:shd w:val="clear" w:color="auto" w:fill="auto"/>
          </w:tcPr>
          <w:p w14:paraId="231F880D" w14:textId="44CF19E6"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6</w:t>
            </w:r>
            <w:r w:rsidRPr="00934C1A">
              <w:rPr>
                <w:rFonts w:ascii="Times New Roman" w:eastAsia="Times New Roman" w:hAnsi="Times New Roman" w:cs="Times New Roman"/>
                <w:sz w:val="20"/>
                <w:szCs w:val="20"/>
                <w:lang w:val="en-GB" w:eastAsia="es-ES"/>
              </w:rPr>
              <w:t>0/</w:t>
            </w:r>
          </w:p>
          <w:p w14:paraId="56E9A502" w14:textId="1398CB6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44831CBE" w14:textId="3AC81C3A" w:rsidR="0082482C" w:rsidRPr="00934C1A" w:rsidDel="00084288" w:rsidRDefault="0082482C"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(A17)</w:t>
            </w:r>
          </w:p>
        </w:tc>
        <w:tc>
          <w:tcPr>
            <w:tcW w:w="2145" w:type="dxa"/>
            <w:shd w:val="clear" w:color="auto" w:fill="auto"/>
          </w:tcPr>
          <w:p w14:paraId="74F28959" w14:textId="67C08ED3"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959" w:type="dxa"/>
            <w:shd w:val="clear" w:color="auto" w:fill="auto"/>
          </w:tcPr>
          <w:p w14:paraId="178C23DB" w14:textId="5C6292E6"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capital requirement, calculated according to the rules stated in Art. 17 of Directive 2003/41/EC, for ring-fenced funds relating to pension business operated under Art. 4 of Directive 2003/41/EC </w:t>
            </w:r>
            <w:r w:rsidR="00A6681E" w:rsidRPr="00934C1A">
              <w:rPr>
                <w:rFonts w:ascii="Times New Roman" w:eastAsia="Times New Roman" w:hAnsi="Times New Roman" w:cs="Times New Roman"/>
                <w:sz w:val="20"/>
                <w:szCs w:val="20"/>
                <w:lang w:val="en-GB" w:eastAsia="es-ES"/>
              </w:rPr>
              <w:t>to which transitional measures are applied</w:t>
            </w:r>
            <w:r w:rsidRPr="00934C1A">
              <w:rPr>
                <w:rFonts w:ascii="Times New Roman" w:eastAsia="Times New Roman" w:hAnsi="Times New Roman" w:cs="Times New Roman"/>
                <w:sz w:val="20"/>
                <w:szCs w:val="20"/>
                <w:lang w:val="en-GB" w:eastAsia="es-ES"/>
              </w:rPr>
              <w:t xml:space="preserve">. This item is </w:t>
            </w:r>
            <w:r w:rsidR="006B5C37">
              <w:rPr>
                <w:rFonts w:ascii="Times New Roman" w:eastAsia="Times New Roman" w:hAnsi="Times New Roman" w:cs="Times New Roman"/>
                <w:sz w:val="20"/>
                <w:szCs w:val="20"/>
                <w:lang w:val="en-GB" w:eastAsia="es-ES"/>
              </w:rPr>
              <w:t xml:space="preserve">to </w:t>
            </w:r>
            <w:r w:rsidRPr="00934C1A">
              <w:rPr>
                <w:rFonts w:ascii="Times New Roman" w:eastAsia="Times New Roman" w:hAnsi="Times New Roman" w:cs="Times New Roman"/>
                <w:sz w:val="20"/>
                <w:szCs w:val="20"/>
                <w:lang w:val="en-GB" w:eastAsia="es-ES"/>
              </w:rPr>
              <w:t>be reported only during th</w:t>
            </w:r>
            <w:r w:rsidR="006B5C37">
              <w:rPr>
                <w:rFonts w:ascii="Times New Roman" w:eastAsia="Times New Roman" w:hAnsi="Times New Roman" w:cs="Times New Roman"/>
                <w:sz w:val="20"/>
                <w:szCs w:val="20"/>
                <w:lang w:val="en-GB" w:eastAsia="es-ES"/>
              </w:rPr>
              <w:t>e transitional period.</w:t>
            </w:r>
          </w:p>
        </w:tc>
      </w:tr>
      <w:tr w:rsidR="007A1BA9" w:rsidRPr="00934C1A" w14:paraId="18FBCA0C" w14:textId="77777777" w:rsidTr="006B7DCE">
        <w:trPr>
          <w:trHeight w:val="708"/>
        </w:trPr>
        <w:tc>
          <w:tcPr>
            <w:tcW w:w="1538" w:type="dxa"/>
            <w:shd w:val="clear" w:color="auto" w:fill="auto"/>
          </w:tcPr>
          <w:p w14:paraId="312768E0" w14:textId="6F088CEC"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D20856" w:rsidRPr="00934C1A">
              <w:rPr>
                <w:rFonts w:ascii="Times New Roman" w:eastAsia="Times New Roman" w:hAnsi="Times New Roman" w:cs="Times New Roman"/>
                <w:sz w:val="20"/>
                <w:szCs w:val="20"/>
                <w:lang w:val="en-GB" w:eastAsia="es-ES"/>
              </w:rPr>
              <w:t>2</w:t>
            </w:r>
            <w:r w:rsidRPr="00934C1A">
              <w:rPr>
                <w:rFonts w:ascii="Times New Roman" w:eastAsia="Times New Roman" w:hAnsi="Times New Roman" w:cs="Times New Roman"/>
                <w:sz w:val="20"/>
                <w:szCs w:val="20"/>
                <w:lang w:val="en-GB" w:eastAsia="es-ES"/>
              </w:rPr>
              <w:t>00/</w:t>
            </w:r>
          </w:p>
          <w:p w14:paraId="29EFAD52" w14:textId="1AB0DD37"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76EABCD7" w14:textId="6AD8EADE" w:rsidR="0082482C" w:rsidRPr="00934C1A" w:rsidDel="00084288" w:rsidRDefault="0082482C">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(A14C)</w:t>
            </w:r>
          </w:p>
        </w:tc>
        <w:tc>
          <w:tcPr>
            <w:tcW w:w="2145" w:type="dxa"/>
            <w:shd w:val="clear" w:color="auto" w:fill="auto"/>
          </w:tcPr>
          <w:p w14:paraId="265B8595" w14:textId="0E234BC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Solvency capital requirement </w:t>
            </w:r>
            <w:del w:id="92" w:author="Author">
              <w:r w:rsidRPr="00934C1A" w:rsidDel="0089101C">
                <w:rPr>
                  <w:rFonts w:ascii="Times New Roman" w:eastAsia="Times New Roman" w:hAnsi="Times New Roman" w:cs="Times New Roman"/>
                  <w:sz w:val="20"/>
                  <w:szCs w:val="20"/>
                  <w:lang w:val="en-GB" w:eastAsia="es-ES"/>
                </w:rPr>
                <w:delText>(</w:delText>
              </w:r>
            </w:del>
            <w:r w:rsidRPr="00934C1A">
              <w:rPr>
                <w:rFonts w:ascii="Times New Roman" w:eastAsia="Times New Roman" w:hAnsi="Times New Roman" w:cs="Times New Roman"/>
                <w:sz w:val="20"/>
                <w:szCs w:val="20"/>
                <w:lang w:val="en-GB" w:eastAsia="es-ES"/>
              </w:rPr>
              <w:t>excluding capital add-on</w:t>
            </w:r>
            <w:del w:id="93" w:author="Author">
              <w:r w:rsidRPr="00934C1A" w:rsidDel="0089101C">
                <w:rPr>
                  <w:rFonts w:ascii="Times New Roman" w:eastAsia="Times New Roman" w:hAnsi="Times New Roman" w:cs="Times New Roman"/>
                  <w:sz w:val="20"/>
                  <w:szCs w:val="20"/>
                  <w:lang w:val="en-GB" w:eastAsia="es-ES"/>
                </w:rPr>
                <w:delText>)</w:delText>
              </w:r>
            </w:del>
          </w:p>
        </w:tc>
        <w:tc>
          <w:tcPr>
            <w:tcW w:w="4959" w:type="dxa"/>
            <w:shd w:val="clear" w:color="auto" w:fill="auto"/>
          </w:tcPr>
          <w:p w14:paraId="58023636" w14:textId="7777777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total diversified SCR before any capital add-on. </w:t>
            </w:r>
          </w:p>
          <w:p w14:paraId="20207A2D" w14:textId="61381B27" w:rsidR="007A1BA9" w:rsidRPr="00934C1A" w:rsidRDefault="007A1BA9" w:rsidP="00AE6B68">
            <w:pPr>
              <w:spacing w:after="0" w:line="240" w:lineRule="auto"/>
              <w:rPr>
                <w:rFonts w:ascii="Times New Roman" w:eastAsia="Times New Roman" w:hAnsi="Times New Roman" w:cs="Times New Roman"/>
                <w:sz w:val="20"/>
                <w:szCs w:val="20"/>
                <w:lang w:val="en-GB" w:eastAsia="es-ES"/>
              </w:rPr>
            </w:pPr>
          </w:p>
        </w:tc>
      </w:tr>
      <w:tr w:rsidR="007A1BA9" w:rsidRPr="00934C1A" w:rsidDel="00D32D6A" w14:paraId="066475E9" w14:textId="77777777" w:rsidTr="00D32D6A">
        <w:trPr>
          <w:trHeight w:val="567"/>
        </w:trPr>
        <w:tc>
          <w:tcPr>
            <w:tcW w:w="1538" w:type="dxa"/>
            <w:shd w:val="clear" w:color="000000" w:fill="FFFFFF"/>
          </w:tcPr>
          <w:p w14:paraId="49C93B55" w14:textId="21C66748"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D20856" w:rsidRPr="00934C1A">
              <w:rPr>
                <w:rFonts w:ascii="Times New Roman" w:eastAsia="Times New Roman" w:hAnsi="Times New Roman" w:cs="Times New Roman"/>
                <w:sz w:val="20"/>
                <w:szCs w:val="20"/>
                <w:lang w:val="en-GB" w:eastAsia="es-ES"/>
              </w:rPr>
              <w:t>2</w:t>
            </w:r>
            <w:r w:rsidR="006D1384"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w:t>
            </w:r>
          </w:p>
          <w:p w14:paraId="0BDE1B2A" w14:textId="4B0F925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24548376" w14:textId="6380CA3A" w:rsidR="00D20856" w:rsidRPr="00934C1A" w:rsidDel="00D32D6A" w:rsidRDefault="00D20856"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(A19)</w:t>
            </w:r>
          </w:p>
        </w:tc>
        <w:tc>
          <w:tcPr>
            <w:tcW w:w="2145" w:type="dxa"/>
            <w:shd w:val="clear" w:color="000000" w:fill="FFFFFF"/>
          </w:tcPr>
          <w:p w14:paraId="59441C55" w14:textId="373DD6BE" w:rsidR="007A1BA9" w:rsidRPr="00934C1A" w:rsidDel="00D32D6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add-ons already set</w:t>
            </w:r>
          </w:p>
        </w:tc>
        <w:tc>
          <w:tcPr>
            <w:tcW w:w="4959" w:type="dxa"/>
            <w:shd w:val="clear" w:color="000000" w:fill="FFFFFF"/>
          </w:tcPr>
          <w:p w14:paraId="24FFDA3F" w14:textId="5C5C82CA" w:rsidR="007A1BA9" w:rsidRPr="00934C1A" w:rsidDel="00D32D6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w:t>
            </w:r>
            <w:r w:rsidR="006B5C37">
              <w:rPr>
                <w:rFonts w:ascii="Times New Roman" w:eastAsia="Times New Roman" w:hAnsi="Times New Roman" w:cs="Times New Roman"/>
                <w:sz w:val="20"/>
                <w:szCs w:val="20"/>
                <w:lang w:val="en-GB" w:eastAsia="es-ES"/>
              </w:rPr>
              <w:t xml:space="preserve">er the submission of the data. </w:t>
            </w:r>
          </w:p>
        </w:tc>
      </w:tr>
      <w:tr w:rsidR="007A1BA9" w:rsidRPr="00934C1A" w:rsidDel="00D32D6A" w14:paraId="4FA069F8" w14:textId="77777777" w:rsidTr="00D32D6A">
        <w:trPr>
          <w:trHeight w:val="567"/>
        </w:trPr>
        <w:tc>
          <w:tcPr>
            <w:tcW w:w="1538" w:type="dxa"/>
            <w:shd w:val="clear" w:color="000000" w:fill="FFFFFF"/>
          </w:tcPr>
          <w:p w14:paraId="05B31B0A" w14:textId="644E417F" w:rsidR="007A1BA9" w:rsidRPr="006B5C37" w:rsidRDefault="007A1BA9" w:rsidP="007A1BA9">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w:t>
            </w:r>
            <w:r w:rsidR="00D20856" w:rsidRPr="006B5C37">
              <w:rPr>
                <w:rFonts w:ascii="Times New Roman" w:eastAsia="Times New Roman" w:hAnsi="Times New Roman" w:cs="Times New Roman"/>
                <w:sz w:val="20"/>
                <w:szCs w:val="20"/>
                <w:lang w:val="en-GB" w:eastAsia="es-ES"/>
              </w:rPr>
              <w:t>2</w:t>
            </w:r>
            <w:r w:rsidR="006D1384" w:rsidRPr="006B5C37">
              <w:rPr>
                <w:rFonts w:ascii="Times New Roman" w:eastAsia="Times New Roman" w:hAnsi="Times New Roman" w:cs="Times New Roman"/>
                <w:sz w:val="20"/>
                <w:szCs w:val="20"/>
                <w:lang w:val="en-GB" w:eastAsia="es-ES"/>
              </w:rPr>
              <w:t>2</w:t>
            </w:r>
            <w:r w:rsidRPr="006B5C37">
              <w:rPr>
                <w:rFonts w:ascii="Times New Roman" w:eastAsia="Times New Roman" w:hAnsi="Times New Roman" w:cs="Times New Roman"/>
                <w:sz w:val="20"/>
                <w:szCs w:val="20"/>
                <w:lang w:val="en-GB" w:eastAsia="es-ES"/>
              </w:rPr>
              <w:t>0/</w:t>
            </w:r>
          </w:p>
          <w:p w14:paraId="7A395074" w14:textId="3BB9FF08" w:rsidR="007A1BA9" w:rsidRPr="006B5C37" w:rsidRDefault="007A1BA9">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C0</w:t>
            </w:r>
            <w:r w:rsidR="00A50FFD" w:rsidRPr="006B5C37">
              <w:rPr>
                <w:rFonts w:ascii="Times New Roman" w:eastAsia="Times New Roman" w:hAnsi="Times New Roman" w:cs="Times New Roman"/>
                <w:sz w:val="20"/>
                <w:szCs w:val="20"/>
                <w:lang w:val="en-GB" w:eastAsia="es-ES"/>
              </w:rPr>
              <w:t>10</w:t>
            </w:r>
            <w:r w:rsidRPr="006B5C37">
              <w:rPr>
                <w:rFonts w:ascii="Times New Roman" w:eastAsia="Times New Roman" w:hAnsi="Times New Roman" w:cs="Times New Roman"/>
                <w:sz w:val="20"/>
                <w:szCs w:val="20"/>
                <w:lang w:val="en-GB" w:eastAsia="es-ES"/>
              </w:rPr>
              <w:t>0</w:t>
            </w:r>
          </w:p>
          <w:p w14:paraId="570C2902" w14:textId="6B1EF569" w:rsidR="00D20856" w:rsidRPr="006B5C37" w:rsidDel="00D32D6A" w:rsidRDefault="00D20856">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(A20)</w:t>
            </w:r>
          </w:p>
        </w:tc>
        <w:tc>
          <w:tcPr>
            <w:tcW w:w="2145" w:type="dxa"/>
            <w:shd w:val="clear" w:color="000000" w:fill="FFFFFF"/>
          </w:tcPr>
          <w:p w14:paraId="088E28DE" w14:textId="79D700E5" w:rsidR="007A1BA9" w:rsidRPr="006B5C37" w:rsidDel="00D32D6A" w:rsidRDefault="00E55EE3" w:rsidP="007A1BA9">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Solvency capital requirement for undertakings under consolidated method</w:t>
            </w:r>
          </w:p>
        </w:tc>
        <w:tc>
          <w:tcPr>
            <w:tcW w:w="4959" w:type="dxa"/>
            <w:shd w:val="clear" w:color="000000" w:fill="FFFFFF"/>
          </w:tcPr>
          <w:p w14:paraId="7A68D528" w14:textId="61D6CDCA" w:rsidR="007A1BA9" w:rsidRPr="006B5C37" w:rsidRDefault="007A1BA9" w:rsidP="007A1BA9">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Amount of the S</w:t>
            </w:r>
            <w:r w:rsidR="00C355C3" w:rsidRPr="006B5C37">
              <w:rPr>
                <w:rFonts w:ascii="Times New Roman" w:eastAsia="Times New Roman" w:hAnsi="Times New Roman" w:cs="Times New Roman"/>
                <w:sz w:val="20"/>
                <w:szCs w:val="20"/>
                <w:lang w:val="en-GB" w:eastAsia="es-ES"/>
              </w:rPr>
              <w:t xml:space="preserve">olvency </w:t>
            </w:r>
            <w:r w:rsidRPr="006B5C37">
              <w:rPr>
                <w:rFonts w:ascii="Times New Roman" w:eastAsia="Times New Roman" w:hAnsi="Times New Roman" w:cs="Times New Roman"/>
                <w:sz w:val="20"/>
                <w:szCs w:val="20"/>
                <w:lang w:val="en-GB" w:eastAsia="es-ES"/>
              </w:rPr>
              <w:t>C</w:t>
            </w:r>
            <w:r w:rsidR="00C355C3" w:rsidRPr="006B5C37">
              <w:rPr>
                <w:rFonts w:ascii="Times New Roman" w:eastAsia="Times New Roman" w:hAnsi="Times New Roman" w:cs="Times New Roman"/>
                <w:sz w:val="20"/>
                <w:szCs w:val="20"/>
                <w:lang w:val="en-GB" w:eastAsia="es-ES"/>
              </w:rPr>
              <w:t xml:space="preserve">apital </w:t>
            </w:r>
            <w:r w:rsidRPr="006B5C37">
              <w:rPr>
                <w:rFonts w:ascii="Times New Roman" w:eastAsia="Times New Roman" w:hAnsi="Times New Roman" w:cs="Times New Roman"/>
                <w:sz w:val="20"/>
                <w:szCs w:val="20"/>
                <w:lang w:val="en-GB" w:eastAsia="es-ES"/>
              </w:rPr>
              <w:t>R</w:t>
            </w:r>
            <w:r w:rsidR="00C355C3" w:rsidRPr="006B5C37">
              <w:rPr>
                <w:rFonts w:ascii="Times New Roman" w:eastAsia="Times New Roman" w:hAnsi="Times New Roman" w:cs="Times New Roman"/>
                <w:sz w:val="20"/>
                <w:szCs w:val="20"/>
                <w:lang w:val="en-GB" w:eastAsia="es-ES"/>
              </w:rPr>
              <w:t>equirement</w:t>
            </w:r>
            <w:r w:rsidR="009B78FC" w:rsidRPr="006B5C37">
              <w:rPr>
                <w:rFonts w:ascii="Times New Roman" w:eastAsia="Times New Roman" w:hAnsi="Times New Roman" w:cs="Times New Roman"/>
                <w:sz w:val="20"/>
                <w:szCs w:val="20"/>
                <w:lang w:val="en-GB" w:eastAsia="es-ES"/>
              </w:rPr>
              <w:t xml:space="preserve"> Solvency for undertakings under </w:t>
            </w:r>
            <w:r w:rsidR="009B78FC" w:rsidRPr="006B5C37">
              <w:rPr>
                <w:rFonts w:ascii="Times New Roman" w:hAnsi="Times New Roman" w:cs="Times New Roman"/>
                <w:sz w:val="20"/>
                <w:szCs w:val="20"/>
                <w:lang w:val="en-GB"/>
              </w:rPr>
              <w:t xml:space="preserve">method 1 as defined in </w:t>
            </w:r>
            <w:r w:rsidR="00934C1A" w:rsidRPr="006B5C37">
              <w:rPr>
                <w:rFonts w:ascii="Times New Roman" w:hAnsi="Times New Roman" w:cs="Times New Roman"/>
                <w:sz w:val="20"/>
                <w:szCs w:val="20"/>
                <w:lang w:val="en-GB"/>
              </w:rPr>
              <w:t>Article</w:t>
            </w:r>
            <w:r w:rsidR="009B78FC" w:rsidRPr="006B5C37">
              <w:rPr>
                <w:rFonts w:ascii="Times New Roman" w:hAnsi="Times New Roman" w:cs="Times New Roman"/>
                <w:sz w:val="20"/>
                <w:szCs w:val="20"/>
                <w:lang w:val="en-GB"/>
              </w:rPr>
              <w:t xml:space="preserve"> 230 of </w:t>
            </w:r>
            <w:r w:rsidR="006B5C37" w:rsidRPr="006B5C37">
              <w:rPr>
                <w:rFonts w:ascii="Times New Roman" w:eastAsia="Times New Roman" w:hAnsi="Times New Roman" w:cs="Times New Roman"/>
                <w:sz w:val="20"/>
                <w:szCs w:val="20"/>
                <w:lang w:val="en-GB" w:eastAsia="es-ES"/>
              </w:rPr>
              <w:t>Directive 2009/138/EC</w:t>
            </w:r>
            <w:r w:rsidRPr="006B5C37">
              <w:rPr>
                <w:rFonts w:ascii="Times New Roman" w:eastAsia="Times New Roman" w:hAnsi="Times New Roman" w:cs="Times New Roman"/>
                <w:sz w:val="20"/>
                <w:szCs w:val="20"/>
                <w:lang w:val="en-GB" w:eastAsia="es-ES"/>
              </w:rPr>
              <w:t xml:space="preserve">. </w:t>
            </w:r>
          </w:p>
          <w:p w14:paraId="50C278C8" w14:textId="19644CAB" w:rsidR="007A1BA9" w:rsidRPr="00934C1A" w:rsidDel="00D32D6A" w:rsidRDefault="007A1BA9">
            <w:pPr>
              <w:spacing w:after="0" w:line="240" w:lineRule="auto"/>
              <w:rPr>
                <w:rFonts w:ascii="Times New Roman" w:eastAsia="Times New Roman" w:hAnsi="Times New Roman" w:cs="Times New Roman"/>
                <w:sz w:val="20"/>
                <w:szCs w:val="20"/>
                <w:lang w:val="en-GB" w:eastAsia="es-ES"/>
              </w:rPr>
            </w:pPr>
          </w:p>
        </w:tc>
      </w:tr>
      <w:tr w:rsidR="00E93329" w:rsidRPr="00934C1A" w14:paraId="1B3114E4" w14:textId="77777777" w:rsidTr="00934C1A">
        <w:trPr>
          <w:trHeight w:val="339"/>
        </w:trPr>
        <w:tc>
          <w:tcPr>
            <w:tcW w:w="8642" w:type="dxa"/>
            <w:gridSpan w:val="3"/>
            <w:shd w:val="clear" w:color="auto" w:fill="auto"/>
            <w:vAlign w:val="bottom"/>
          </w:tcPr>
          <w:p w14:paraId="5D518390" w14:textId="092EE65A" w:rsidR="00E93329" w:rsidRPr="00934C1A" w:rsidRDefault="00E93329">
            <w:pPr>
              <w:spacing w:after="0" w:line="240" w:lineRule="auto"/>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Other information on SCR</w:t>
            </w:r>
          </w:p>
        </w:tc>
      </w:tr>
      <w:tr w:rsidR="007A1BA9" w:rsidRPr="00934C1A" w14:paraId="124806ED" w14:textId="77777777" w:rsidTr="00934C1A">
        <w:trPr>
          <w:trHeight w:val="567"/>
        </w:trPr>
        <w:tc>
          <w:tcPr>
            <w:tcW w:w="1538" w:type="dxa"/>
            <w:shd w:val="clear" w:color="auto" w:fill="auto"/>
          </w:tcPr>
          <w:p w14:paraId="703E61AD" w14:textId="5644F0B9"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40</w:t>
            </w:r>
            <w:r w:rsidRPr="00934C1A">
              <w:rPr>
                <w:rFonts w:ascii="Times New Roman" w:eastAsia="Times New Roman" w:hAnsi="Times New Roman" w:cs="Times New Roman"/>
                <w:sz w:val="20"/>
                <w:szCs w:val="20"/>
                <w:lang w:val="en-GB" w:eastAsia="es-ES"/>
              </w:rPr>
              <w:t>0/</w:t>
            </w:r>
          </w:p>
          <w:p w14:paraId="7C38212D" w14:textId="180B0E32" w:rsidR="007A1BA9" w:rsidRPr="00934C1A" w:rsidRDefault="007A1BA9"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105DAA3F" w14:textId="25E4754E" w:rsidR="007A1BA9" w:rsidRPr="00934C1A" w:rsidDel="009054DD"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duration-based equity risk sub-module</w:t>
            </w:r>
          </w:p>
        </w:tc>
        <w:tc>
          <w:tcPr>
            <w:tcW w:w="4959" w:type="dxa"/>
            <w:shd w:val="clear" w:color="auto" w:fill="auto"/>
          </w:tcPr>
          <w:p w14:paraId="7B0FCF24" w14:textId="7777777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capital requirement for duration-based equity risk sub-module.</w:t>
            </w:r>
          </w:p>
          <w:p w14:paraId="7458EB4E" w14:textId="699649DE"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7A1BA9" w:rsidRPr="00934C1A" w14:paraId="3139A651" w14:textId="77777777" w:rsidTr="006B7DCE">
        <w:trPr>
          <w:trHeight w:val="567"/>
        </w:trPr>
        <w:tc>
          <w:tcPr>
            <w:tcW w:w="1538" w:type="dxa"/>
            <w:shd w:val="clear" w:color="auto" w:fill="auto"/>
          </w:tcPr>
          <w:p w14:paraId="471EA9D6" w14:textId="533F4203"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41</w:t>
            </w:r>
            <w:r w:rsidRPr="00934C1A">
              <w:rPr>
                <w:rFonts w:ascii="Times New Roman" w:eastAsia="Times New Roman" w:hAnsi="Times New Roman" w:cs="Times New Roman"/>
                <w:sz w:val="20"/>
                <w:szCs w:val="20"/>
                <w:lang w:val="en-GB" w:eastAsia="es-ES"/>
              </w:rPr>
              <w:t>0/</w:t>
            </w:r>
          </w:p>
          <w:p w14:paraId="243FB4A1" w14:textId="7B2C6070"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3A094383" w14:textId="3ACF5941" w:rsidR="00D20856" w:rsidRPr="00934C1A" w:rsidRDefault="00D2085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(A14)</w:t>
            </w:r>
          </w:p>
        </w:tc>
        <w:tc>
          <w:tcPr>
            <w:tcW w:w="2145" w:type="dxa"/>
            <w:shd w:val="clear" w:color="auto" w:fill="auto"/>
          </w:tcPr>
          <w:p w14:paraId="106FCC37" w14:textId="0590113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959" w:type="dxa"/>
            <w:shd w:val="clear" w:color="auto" w:fill="auto"/>
          </w:tcPr>
          <w:p w14:paraId="77DB0C93" w14:textId="0EEB99C5" w:rsidR="00D20856"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notional SCRs of remaining part </w:t>
            </w:r>
            <w:r w:rsidR="00D20856" w:rsidRPr="00934C1A">
              <w:rPr>
                <w:rFonts w:ascii="Times New Roman" w:eastAsia="Times New Roman" w:hAnsi="Times New Roman" w:cs="Times New Roman"/>
                <w:sz w:val="20"/>
                <w:szCs w:val="20"/>
                <w:lang w:val="en-GB" w:eastAsia="es-ES"/>
              </w:rPr>
              <w:t xml:space="preserve">when </w:t>
            </w:r>
            <w:del w:id="94" w:author="Author">
              <w:r w:rsidR="00D20856" w:rsidRPr="00934C1A" w:rsidDel="0007486D">
                <w:rPr>
                  <w:rFonts w:ascii="Times New Roman" w:eastAsia="Times New Roman" w:hAnsi="Times New Roman" w:cs="Times New Roman"/>
                  <w:sz w:val="20"/>
                  <w:szCs w:val="20"/>
                  <w:lang w:val="en-GB" w:eastAsia="es-ES"/>
                </w:rPr>
                <w:delText xml:space="preserve">undertaking </w:delText>
              </w:r>
            </w:del>
            <w:ins w:id="95" w:author="Author">
              <w:r w:rsidR="0007486D">
                <w:rPr>
                  <w:rFonts w:ascii="Times New Roman" w:eastAsia="Times New Roman" w:hAnsi="Times New Roman" w:cs="Times New Roman"/>
                  <w:sz w:val="20"/>
                  <w:szCs w:val="20"/>
                  <w:lang w:val="en-GB" w:eastAsia="es-ES"/>
                </w:rPr>
                <w:t>group</w:t>
              </w:r>
              <w:r w:rsidR="0007486D" w:rsidRPr="00934C1A">
                <w:rPr>
                  <w:rFonts w:ascii="Times New Roman" w:eastAsia="Times New Roman" w:hAnsi="Times New Roman" w:cs="Times New Roman"/>
                  <w:sz w:val="20"/>
                  <w:szCs w:val="20"/>
                  <w:lang w:val="en-GB" w:eastAsia="es-ES"/>
                </w:rPr>
                <w:t xml:space="preserve"> </w:t>
              </w:r>
            </w:ins>
            <w:r w:rsidR="00D20856" w:rsidRPr="00934C1A">
              <w:rPr>
                <w:rFonts w:ascii="Times New Roman" w:eastAsia="Times New Roman" w:hAnsi="Times New Roman" w:cs="Times New Roman"/>
                <w:sz w:val="20"/>
                <w:szCs w:val="20"/>
                <w:lang w:val="en-GB" w:eastAsia="es-ES"/>
              </w:rPr>
              <w:t xml:space="preserve">has RFF. </w:t>
            </w:r>
          </w:p>
          <w:p w14:paraId="2BFA025E" w14:textId="1E400749" w:rsidR="007A1BA9" w:rsidRPr="00934C1A" w:rsidRDefault="006B5C3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br/>
              <w:t xml:space="preserve"> </w:t>
            </w:r>
          </w:p>
        </w:tc>
      </w:tr>
      <w:tr w:rsidR="007A1BA9" w:rsidRPr="00934C1A" w14:paraId="3EC02324" w14:textId="77777777" w:rsidTr="008843C5">
        <w:tblPrEx>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96" w:author="Author">
            <w:tblPrEx>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60"/>
          <w:trPrChange w:id="97" w:author="Author">
            <w:trPr>
              <w:trHeight w:val="567"/>
            </w:trPr>
          </w:trPrChange>
        </w:trPr>
        <w:tc>
          <w:tcPr>
            <w:tcW w:w="1538" w:type="dxa"/>
            <w:shd w:val="clear" w:color="auto" w:fill="auto"/>
            <w:tcPrChange w:id="98" w:author="Author">
              <w:tcPr>
                <w:tcW w:w="1538" w:type="dxa"/>
                <w:shd w:val="clear" w:color="auto" w:fill="auto"/>
              </w:tcPr>
            </w:tcPrChange>
          </w:tcPr>
          <w:p w14:paraId="5E1DD7F8" w14:textId="707CA571"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42</w:t>
            </w:r>
            <w:r w:rsidRPr="00934C1A">
              <w:rPr>
                <w:rFonts w:ascii="Times New Roman" w:eastAsia="Times New Roman" w:hAnsi="Times New Roman" w:cs="Times New Roman"/>
                <w:sz w:val="20"/>
                <w:szCs w:val="20"/>
                <w:lang w:val="en-GB" w:eastAsia="es-ES"/>
              </w:rPr>
              <w:t>0/C0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6CA60B23" w14:textId="39063FDE" w:rsidR="00D20856" w:rsidRPr="00934C1A" w:rsidRDefault="00D20856"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(A14B)</w:t>
            </w:r>
          </w:p>
          <w:p w14:paraId="5C639792" w14:textId="7777777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c>
          <w:tcPr>
            <w:tcW w:w="2145" w:type="dxa"/>
            <w:shd w:val="clear" w:color="auto" w:fill="auto"/>
            <w:tcPrChange w:id="99" w:author="Author">
              <w:tcPr>
                <w:tcW w:w="2145" w:type="dxa"/>
                <w:shd w:val="clear" w:color="auto" w:fill="auto"/>
              </w:tcPr>
            </w:tcPrChange>
          </w:tcPr>
          <w:p w14:paraId="73BAB5B8" w14:textId="4F62A470"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Total amount of notional Solvency Capital Requirements for ring</w:t>
            </w:r>
            <w:r w:rsidR="00D20856"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fenced funds </w:t>
            </w:r>
          </w:p>
        </w:tc>
        <w:tc>
          <w:tcPr>
            <w:tcW w:w="4959" w:type="dxa"/>
            <w:shd w:val="clear" w:color="auto" w:fill="auto"/>
            <w:tcPrChange w:id="100" w:author="Author">
              <w:tcPr>
                <w:tcW w:w="4959" w:type="dxa"/>
                <w:shd w:val="clear" w:color="auto" w:fill="auto"/>
              </w:tcPr>
            </w:tcPrChange>
          </w:tcPr>
          <w:p w14:paraId="5CDA5372" w14:textId="288416DF" w:rsidR="007A1BA9" w:rsidRPr="00934C1A" w:rsidRDefault="007A1BA9" w:rsidP="0007486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sum of notional SCRs of all ring-fenced funds</w:t>
            </w:r>
            <w:r w:rsidR="00D20856" w:rsidRPr="00934C1A">
              <w:rPr>
                <w:rFonts w:ascii="Times New Roman" w:eastAsia="Times New Roman" w:hAnsi="Times New Roman" w:cs="Times New Roman"/>
                <w:sz w:val="20"/>
                <w:szCs w:val="20"/>
                <w:lang w:val="en-GB" w:eastAsia="es-ES"/>
              </w:rPr>
              <w:t xml:space="preserve"> when </w:t>
            </w:r>
            <w:del w:id="101" w:author="Author">
              <w:r w:rsidR="00D20856" w:rsidRPr="00934C1A" w:rsidDel="0007486D">
                <w:rPr>
                  <w:rFonts w:ascii="Times New Roman" w:eastAsia="Times New Roman" w:hAnsi="Times New Roman" w:cs="Times New Roman"/>
                  <w:sz w:val="20"/>
                  <w:szCs w:val="20"/>
                  <w:lang w:val="en-GB" w:eastAsia="es-ES"/>
                </w:rPr>
                <w:delText xml:space="preserve">undertaking </w:delText>
              </w:r>
            </w:del>
            <w:ins w:id="102" w:author="Author">
              <w:r w:rsidR="0007486D">
                <w:rPr>
                  <w:rFonts w:ascii="Times New Roman" w:eastAsia="Times New Roman" w:hAnsi="Times New Roman" w:cs="Times New Roman"/>
                  <w:sz w:val="20"/>
                  <w:szCs w:val="20"/>
                  <w:lang w:val="en-GB" w:eastAsia="es-ES"/>
                </w:rPr>
                <w:t>group</w:t>
              </w:r>
              <w:r w:rsidR="0007486D" w:rsidRPr="00934C1A">
                <w:rPr>
                  <w:rFonts w:ascii="Times New Roman" w:eastAsia="Times New Roman" w:hAnsi="Times New Roman" w:cs="Times New Roman"/>
                  <w:sz w:val="20"/>
                  <w:szCs w:val="20"/>
                  <w:lang w:val="en-GB" w:eastAsia="es-ES"/>
                </w:rPr>
                <w:t xml:space="preserve"> </w:t>
              </w:r>
            </w:ins>
            <w:r w:rsidR="00D20856" w:rsidRPr="00934C1A">
              <w:rPr>
                <w:rFonts w:ascii="Times New Roman" w:eastAsia="Times New Roman" w:hAnsi="Times New Roman" w:cs="Times New Roman"/>
                <w:sz w:val="20"/>
                <w:szCs w:val="20"/>
                <w:lang w:val="en-GB" w:eastAsia="es-ES"/>
              </w:rPr>
              <w:t>has RFF</w:t>
            </w:r>
            <w:ins w:id="103" w:author="Author">
              <w:r w:rsidR="0089101C">
                <w:rPr>
                  <w:rFonts w:ascii="Times New Roman" w:eastAsia="Times New Roman" w:hAnsi="Times New Roman" w:cs="Times New Roman"/>
                  <w:sz w:val="20"/>
                  <w:szCs w:val="20"/>
                  <w:lang w:val="en-GB" w:eastAsia="es-ES"/>
                </w:rPr>
                <w:t xml:space="preserve"> </w:t>
              </w:r>
              <w:r w:rsidR="0089101C" w:rsidRPr="0041697F">
                <w:rPr>
                  <w:rFonts w:ascii="Times New Roman" w:eastAsia="Times New Roman" w:hAnsi="Times New Roman" w:cs="Times New Roman"/>
                  <w:sz w:val="20"/>
                  <w:szCs w:val="20"/>
                  <w:lang w:val="en-GB" w:eastAsia="es-ES"/>
                </w:rPr>
                <w:t>(other than those related to business operated in accordance with Art. 4 of Directive 2003/41/EC (transitional))</w:t>
              </w:r>
            </w:ins>
            <w:r w:rsidR="00D20856"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br/>
            </w:r>
            <w:r w:rsidRPr="00934C1A">
              <w:rPr>
                <w:rFonts w:ascii="Times New Roman" w:eastAsia="Times New Roman" w:hAnsi="Times New Roman" w:cs="Times New Roman"/>
                <w:sz w:val="20"/>
                <w:szCs w:val="20"/>
                <w:lang w:val="en-GB" w:eastAsia="es-ES"/>
              </w:rPr>
              <w:br/>
            </w:r>
          </w:p>
        </w:tc>
      </w:tr>
      <w:tr w:rsidR="007A1BA9" w:rsidRPr="00934C1A" w14:paraId="18CE341B" w14:textId="77777777" w:rsidTr="00934C1A">
        <w:trPr>
          <w:trHeight w:val="567"/>
        </w:trPr>
        <w:tc>
          <w:tcPr>
            <w:tcW w:w="1538" w:type="dxa"/>
            <w:shd w:val="clear" w:color="auto" w:fill="auto"/>
          </w:tcPr>
          <w:p w14:paraId="11F5830A" w14:textId="3CD18C1E"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43</w:t>
            </w:r>
            <w:r w:rsidRPr="00934C1A">
              <w:rPr>
                <w:rFonts w:ascii="Times New Roman" w:eastAsia="Times New Roman" w:hAnsi="Times New Roman" w:cs="Times New Roman"/>
                <w:sz w:val="20"/>
                <w:szCs w:val="20"/>
                <w:lang w:val="en-GB" w:eastAsia="es-ES"/>
              </w:rPr>
              <w:t>0/</w:t>
            </w:r>
          </w:p>
          <w:p w14:paraId="6C10F70A" w14:textId="78E3CA85" w:rsidR="007A1BA9" w:rsidRPr="00934C1A" w:rsidRDefault="007A1BA9" w:rsidP="00A201C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61E2281A" w14:textId="1505DA6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Total amount of Notional Solvency Capital Requirements for matching </w:t>
            </w:r>
            <w:r w:rsidR="00EE1DC6" w:rsidRPr="00934C1A">
              <w:rPr>
                <w:rFonts w:ascii="Times New Roman" w:eastAsia="Times New Roman" w:hAnsi="Times New Roman" w:cs="Times New Roman"/>
                <w:sz w:val="20"/>
                <w:szCs w:val="20"/>
                <w:lang w:val="en-GB" w:eastAsia="es-ES"/>
              </w:rPr>
              <w:t xml:space="preserve">adjustment </w:t>
            </w:r>
            <w:r w:rsidRPr="00934C1A">
              <w:rPr>
                <w:rFonts w:ascii="Times New Roman" w:eastAsia="Times New Roman" w:hAnsi="Times New Roman" w:cs="Times New Roman"/>
                <w:sz w:val="20"/>
                <w:szCs w:val="20"/>
                <w:lang w:val="en-GB" w:eastAsia="es-ES"/>
              </w:rPr>
              <w:t xml:space="preserve">portfolios </w:t>
            </w:r>
          </w:p>
        </w:tc>
        <w:tc>
          <w:tcPr>
            <w:tcW w:w="4959" w:type="dxa"/>
            <w:shd w:val="clear" w:color="auto" w:fill="auto"/>
          </w:tcPr>
          <w:p w14:paraId="5722589A" w14:textId="3ACF7056"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sum of notional SCRs of al</w:t>
            </w:r>
            <w:r w:rsidR="003908CB" w:rsidRPr="00934C1A">
              <w:rPr>
                <w:rFonts w:ascii="Times New Roman" w:eastAsia="Times New Roman" w:hAnsi="Times New Roman" w:cs="Times New Roman"/>
                <w:sz w:val="20"/>
                <w:szCs w:val="20"/>
                <w:lang w:val="en-GB" w:eastAsia="es-ES"/>
              </w:rPr>
              <w:t>l</w:t>
            </w:r>
            <w:r w:rsidRPr="00934C1A">
              <w:rPr>
                <w:rFonts w:ascii="Times New Roman" w:eastAsia="Times New Roman" w:hAnsi="Times New Roman" w:cs="Times New Roman"/>
                <w:sz w:val="20"/>
                <w:szCs w:val="20"/>
                <w:lang w:val="en-GB" w:eastAsia="es-ES"/>
              </w:rPr>
              <w:t xml:space="preserve"> matching</w:t>
            </w:r>
            <w:r w:rsidR="00EE1DC6" w:rsidRPr="00934C1A">
              <w:rPr>
                <w:rFonts w:ascii="Times New Roman" w:eastAsia="Times New Roman" w:hAnsi="Times New Roman" w:cs="Times New Roman"/>
                <w:sz w:val="20"/>
                <w:szCs w:val="20"/>
                <w:lang w:val="en-GB" w:eastAsia="es-ES"/>
              </w:rPr>
              <w:t xml:space="preserve"> adjustment </w:t>
            </w:r>
            <w:r w:rsidRPr="00934C1A">
              <w:rPr>
                <w:rFonts w:ascii="Times New Roman" w:eastAsia="Times New Roman" w:hAnsi="Times New Roman" w:cs="Times New Roman"/>
                <w:sz w:val="20"/>
                <w:szCs w:val="20"/>
                <w:lang w:val="en-GB" w:eastAsia="es-ES"/>
              </w:rPr>
              <w:t>portfolios.</w:t>
            </w:r>
          </w:p>
          <w:p w14:paraId="3C2955D2" w14:textId="250432F6"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7A1BA9" w:rsidRPr="00934C1A" w14:paraId="6282E683" w14:textId="77777777" w:rsidTr="006B7DCE">
        <w:trPr>
          <w:trHeight w:val="567"/>
        </w:trPr>
        <w:tc>
          <w:tcPr>
            <w:tcW w:w="1538" w:type="dxa"/>
            <w:shd w:val="clear" w:color="auto" w:fill="auto"/>
          </w:tcPr>
          <w:p w14:paraId="1D4247F7" w14:textId="0A1EE0D0"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44</w:t>
            </w:r>
            <w:r w:rsidRPr="00934C1A">
              <w:rPr>
                <w:rFonts w:ascii="Times New Roman" w:eastAsia="Times New Roman" w:hAnsi="Times New Roman" w:cs="Times New Roman"/>
                <w:sz w:val="20"/>
                <w:szCs w:val="20"/>
                <w:lang w:val="en-GB" w:eastAsia="es-ES"/>
              </w:rPr>
              <w:t>0/</w:t>
            </w:r>
          </w:p>
          <w:p w14:paraId="44E8D1B2" w14:textId="55DD54DD"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24CE1A36" w14:textId="421FD18B" w:rsidR="00D20856" w:rsidRPr="00934C1A" w:rsidRDefault="00D2085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(A14A)</w:t>
            </w:r>
          </w:p>
        </w:tc>
        <w:tc>
          <w:tcPr>
            <w:tcW w:w="2145" w:type="dxa"/>
            <w:shd w:val="clear" w:color="auto" w:fill="auto"/>
          </w:tcPr>
          <w:p w14:paraId="11D05A05" w14:textId="6702D61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Diversification effects due to RFF nSCR aggregation for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p>
        </w:tc>
        <w:tc>
          <w:tcPr>
            <w:tcW w:w="4959" w:type="dxa"/>
            <w:shd w:val="clear" w:color="auto" w:fill="auto"/>
          </w:tcPr>
          <w:p w14:paraId="5DF10FEC" w14:textId="770867D6" w:rsidR="00716837"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adjustment for a diversification effect between ring</w:t>
            </w:r>
            <w:r w:rsidR="003908CB"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fenced funds</w:t>
            </w:r>
            <w:r w:rsidR="003908CB" w:rsidRPr="00934C1A">
              <w:rPr>
                <w:rFonts w:ascii="Times New Roman" w:eastAsia="Times New Roman" w:hAnsi="Times New Roman" w:cs="Times New Roman"/>
                <w:sz w:val="20"/>
                <w:szCs w:val="20"/>
                <w:lang w:val="en-GB" w:eastAsia="es-ES"/>
              </w:rPr>
              <w:t xml:space="preserve"> under </w:t>
            </w:r>
            <w:r w:rsidR="00934C1A">
              <w:rPr>
                <w:rFonts w:ascii="Times New Roman" w:eastAsia="Times New Roman" w:hAnsi="Times New Roman" w:cs="Times New Roman"/>
                <w:sz w:val="20"/>
                <w:szCs w:val="20"/>
                <w:lang w:val="en-GB" w:eastAsia="es-ES"/>
              </w:rPr>
              <w:t>Article</w:t>
            </w:r>
            <w:r w:rsidR="003908CB" w:rsidRPr="00934C1A">
              <w:rPr>
                <w:rFonts w:ascii="Times New Roman" w:eastAsia="Times New Roman" w:hAnsi="Times New Roman" w:cs="Times New Roman"/>
                <w:sz w:val="20"/>
                <w:szCs w:val="20"/>
                <w:lang w:val="en-GB" w:eastAsia="es-ES"/>
              </w:rPr>
              <w:t xml:space="preserve"> 304</w:t>
            </w:r>
            <w:r w:rsidRPr="00934C1A">
              <w:rPr>
                <w:rFonts w:ascii="Times New Roman" w:eastAsia="Times New Roman" w:hAnsi="Times New Roman" w:cs="Times New Roman"/>
                <w:sz w:val="20"/>
                <w:szCs w:val="20"/>
                <w:lang w:val="en-GB" w:eastAsia="es-ES"/>
              </w:rPr>
              <w:t xml:space="preserve"> </w:t>
            </w:r>
            <w:r w:rsidR="00D20856" w:rsidRPr="00934C1A">
              <w:rPr>
                <w:rFonts w:ascii="Times New Roman" w:eastAsia="Times New Roman" w:hAnsi="Times New Roman" w:cs="Times New Roman"/>
                <w:sz w:val="20"/>
                <w:szCs w:val="20"/>
                <w:lang w:val="en-GB" w:eastAsia="es-ES"/>
              </w:rPr>
              <w:t xml:space="preserve">of Directive 2009/138/EC </w:t>
            </w:r>
            <w:r w:rsidRPr="00934C1A">
              <w:rPr>
                <w:rFonts w:ascii="Times New Roman" w:eastAsia="Times New Roman" w:hAnsi="Times New Roman" w:cs="Times New Roman"/>
                <w:sz w:val="20"/>
                <w:szCs w:val="20"/>
                <w:lang w:val="en-GB" w:eastAsia="es-ES"/>
              </w:rPr>
              <w:t>and</w:t>
            </w:r>
            <w:r w:rsidR="00D20856" w:rsidRPr="00934C1A">
              <w:rPr>
                <w:rFonts w:ascii="Times New Roman" w:eastAsia="Times New Roman" w:hAnsi="Times New Roman" w:cs="Times New Roman"/>
                <w:sz w:val="20"/>
                <w:szCs w:val="20"/>
                <w:lang w:val="en-GB" w:eastAsia="es-ES"/>
              </w:rPr>
              <w:t xml:space="preserve"> the </w:t>
            </w:r>
            <w:r w:rsidRPr="00934C1A">
              <w:rPr>
                <w:rFonts w:ascii="Times New Roman" w:eastAsia="Times New Roman" w:hAnsi="Times New Roman" w:cs="Times New Roman"/>
                <w:sz w:val="20"/>
                <w:szCs w:val="20"/>
                <w:lang w:val="en-GB" w:eastAsia="es-ES"/>
              </w:rPr>
              <w:t>remaining part</w:t>
            </w:r>
            <w:r w:rsidR="00C723F9" w:rsidRPr="00934C1A">
              <w:rPr>
                <w:rFonts w:ascii="Times New Roman" w:eastAsia="Times New Roman" w:hAnsi="Times New Roman" w:cs="Times New Roman"/>
                <w:sz w:val="20"/>
                <w:szCs w:val="20"/>
                <w:lang w:val="en-GB" w:eastAsia="es-ES"/>
              </w:rPr>
              <w:t xml:space="preserve"> where applicable</w:t>
            </w:r>
            <w:r w:rsidRPr="00934C1A">
              <w:rPr>
                <w:rFonts w:ascii="Times New Roman" w:eastAsia="Times New Roman" w:hAnsi="Times New Roman" w:cs="Times New Roman"/>
                <w:sz w:val="20"/>
                <w:szCs w:val="20"/>
                <w:lang w:val="en-GB" w:eastAsia="es-ES"/>
              </w:rPr>
              <w:t xml:space="preserve">. </w:t>
            </w:r>
          </w:p>
          <w:p w14:paraId="011A217A" w14:textId="0C2BFFB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7A1BA9" w:rsidRPr="00934C1A" w14:paraId="2304C3E4" w14:textId="77777777" w:rsidTr="00934C1A">
        <w:trPr>
          <w:trHeight w:val="567"/>
        </w:trPr>
        <w:tc>
          <w:tcPr>
            <w:tcW w:w="1538" w:type="dxa"/>
            <w:shd w:val="clear" w:color="auto" w:fill="auto"/>
          </w:tcPr>
          <w:p w14:paraId="334AAC8A" w14:textId="46E2FCC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45</w:t>
            </w:r>
            <w:r w:rsidRPr="00934C1A">
              <w:rPr>
                <w:rFonts w:ascii="Times New Roman" w:eastAsia="Times New Roman" w:hAnsi="Times New Roman" w:cs="Times New Roman"/>
                <w:sz w:val="20"/>
                <w:szCs w:val="20"/>
                <w:lang w:val="en-GB" w:eastAsia="es-ES"/>
              </w:rPr>
              <w:t>0/</w:t>
            </w:r>
          </w:p>
          <w:p w14:paraId="78A67E70" w14:textId="270D8890" w:rsidR="007A1BA9" w:rsidRPr="00934C1A" w:rsidRDefault="007A1BA9" w:rsidP="00A201C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74443F"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264D82C9" w14:textId="00B238D0"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Method used to calculate the adjustment due to RFF</w:t>
            </w:r>
            <w:ins w:id="104" w:author="Author">
              <w:r w:rsidR="004A4C1D">
                <w:rPr>
                  <w:rFonts w:ascii="Times New Roman" w:eastAsia="Times New Roman" w:hAnsi="Times New Roman" w:cs="Times New Roman"/>
                  <w:sz w:val="20"/>
                  <w:szCs w:val="20"/>
                  <w:lang w:val="en-GB" w:eastAsia="es-ES"/>
                </w:rPr>
                <w:t>/MAP</w:t>
              </w:r>
            </w:ins>
            <w:r w:rsidRPr="00934C1A">
              <w:rPr>
                <w:rFonts w:ascii="Times New Roman" w:eastAsia="Times New Roman" w:hAnsi="Times New Roman" w:cs="Times New Roman"/>
                <w:sz w:val="20"/>
                <w:szCs w:val="20"/>
                <w:lang w:val="en-GB" w:eastAsia="es-ES"/>
              </w:rPr>
              <w:t xml:space="preserve"> nSCR aggregation</w:t>
            </w:r>
          </w:p>
        </w:tc>
        <w:tc>
          <w:tcPr>
            <w:tcW w:w="4959" w:type="dxa"/>
            <w:shd w:val="clear" w:color="auto" w:fill="auto"/>
          </w:tcPr>
          <w:p w14:paraId="7ACC1776" w14:textId="4E650CB4"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Method used to calculate the adjustment due to RFF nSCR aggregation. One of </w:t>
            </w:r>
            <w:r w:rsidR="0074443F" w:rsidRPr="00934C1A">
              <w:rPr>
                <w:rFonts w:ascii="Times New Roman" w:eastAsia="Times New Roman" w:hAnsi="Times New Roman" w:cs="Times New Roman"/>
                <w:sz w:val="20"/>
                <w:szCs w:val="20"/>
                <w:lang w:val="en-GB" w:eastAsia="es-ES"/>
              </w:rPr>
              <w:t>the options in the following closed list shall be used:</w:t>
            </w:r>
          </w:p>
          <w:p w14:paraId="3FD04FAC" w14:textId="21D7DDA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1</w:t>
            </w:r>
            <w:ins w:id="105" w:author="Author">
              <w:r w:rsidR="00AA57C6">
                <w:rPr>
                  <w:rFonts w:ascii="Times New Roman" w:eastAsia="Times New Roman" w:hAnsi="Times New Roman" w:cs="Times New Roman"/>
                  <w:sz w:val="20"/>
                  <w:szCs w:val="20"/>
                  <w:lang w:val="en-GB" w:eastAsia="es-ES"/>
                </w:rPr>
                <w:t xml:space="preserve"> </w:t>
              </w:r>
            </w:ins>
            <w:r w:rsidR="0074443F"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 Full recalculation</w:t>
            </w:r>
          </w:p>
          <w:p w14:paraId="0724BDF7" w14:textId="7EB8491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2</w:t>
            </w:r>
            <w:r w:rsidR="0074443F"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 Simplification at risk sub-module level</w:t>
            </w:r>
          </w:p>
          <w:p w14:paraId="436972F7" w14:textId="7ED8FF1F"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3</w:t>
            </w:r>
            <w:r w:rsidR="0074443F"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 Simplification at risk module level</w:t>
            </w:r>
          </w:p>
          <w:p w14:paraId="36712DAF" w14:textId="65C04D8F"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4</w:t>
            </w:r>
            <w:r w:rsidR="0074443F"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 No adjustment</w:t>
            </w:r>
          </w:p>
          <w:p w14:paraId="5F8C3AF2" w14:textId="77777777" w:rsidR="006472B5" w:rsidRPr="00934C1A" w:rsidRDefault="006472B5" w:rsidP="007A1BA9">
            <w:pPr>
              <w:spacing w:after="0" w:line="240" w:lineRule="auto"/>
              <w:rPr>
                <w:rFonts w:ascii="Times New Roman" w:eastAsia="Times New Roman" w:hAnsi="Times New Roman" w:cs="Times New Roman"/>
                <w:sz w:val="20"/>
                <w:szCs w:val="20"/>
                <w:lang w:val="en-GB" w:eastAsia="es-ES"/>
              </w:rPr>
            </w:pPr>
          </w:p>
          <w:p w14:paraId="069F296C" w14:textId="7225EE78" w:rsidR="007A1BA9" w:rsidRPr="00934C1A" w:rsidRDefault="006472B5" w:rsidP="0007486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When the </w:t>
            </w:r>
            <w:del w:id="106" w:author="Author">
              <w:r w:rsidRPr="00934C1A" w:rsidDel="0007486D">
                <w:rPr>
                  <w:rFonts w:ascii="Times New Roman" w:eastAsia="Times New Roman" w:hAnsi="Times New Roman" w:cs="Times New Roman"/>
                  <w:sz w:val="20"/>
                  <w:szCs w:val="20"/>
                  <w:lang w:val="en-GB" w:eastAsia="es-ES"/>
                </w:rPr>
                <w:delText xml:space="preserve">undertaking </w:delText>
              </w:r>
            </w:del>
            <w:ins w:id="107" w:author="Author">
              <w:r w:rsidR="0007486D">
                <w:rPr>
                  <w:rFonts w:ascii="Times New Roman" w:eastAsia="Times New Roman" w:hAnsi="Times New Roman" w:cs="Times New Roman"/>
                  <w:sz w:val="20"/>
                  <w:szCs w:val="20"/>
                  <w:lang w:val="en-GB" w:eastAsia="es-ES"/>
                </w:rPr>
                <w:t>group</w:t>
              </w:r>
              <w:r w:rsidR="0007486D" w:rsidRPr="00934C1A">
                <w:rPr>
                  <w:rFonts w:ascii="Times New Roman" w:eastAsia="Times New Roman" w:hAnsi="Times New Roman" w:cs="Times New Roman"/>
                  <w:sz w:val="20"/>
                  <w:szCs w:val="20"/>
                  <w:lang w:val="en-GB" w:eastAsia="es-ES"/>
                </w:rPr>
                <w:t xml:space="preserve"> </w:t>
              </w:r>
            </w:ins>
            <w:r w:rsidRPr="00934C1A">
              <w:rPr>
                <w:rFonts w:ascii="Times New Roman" w:eastAsia="Times New Roman" w:hAnsi="Times New Roman" w:cs="Times New Roman"/>
                <w:sz w:val="20"/>
                <w:szCs w:val="20"/>
                <w:lang w:val="en-GB" w:eastAsia="es-ES"/>
              </w:rPr>
              <w:t xml:space="preserve">has no RFF (or have only RFF under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ins w:id="108" w:author="Author">
              <w:r w:rsidR="0089101C">
                <w:t xml:space="preserve"> </w:t>
              </w:r>
              <w:r w:rsidR="0089101C" w:rsidRPr="0089101C">
                <w:rPr>
                  <w:rFonts w:ascii="Times New Roman" w:eastAsia="Times New Roman" w:hAnsi="Times New Roman" w:cs="Times New Roman"/>
                  <w:sz w:val="20"/>
                  <w:szCs w:val="20"/>
                  <w:lang w:val="en-GB" w:eastAsia="es-ES"/>
                </w:rPr>
                <w:t xml:space="preserve">of </w:t>
              </w:r>
              <w:r w:rsidR="004514D0" w:rsidRPr="004514D0">
                <w:rPr>
                  <w:rFonts w:ascii="Times New Roman" w:eastAsia="Times New Roman" w:hAnsi="Times New Roman" w:cs="Times New Roman"/>
                  <w:sz w:val="20"/>
                  <w:szCs w:val="20"/>
                  <w:lang w:val="en-GB" w:eastAsia="es-ES"/>
                </w:rPr>
                <w:t>Directive 2009/138/EC</w:t>
              </w:r>
              <w:bookmarkStart w:id="109" w:name="_GoBack"/>
              <w:del w:id="110" w:author="Author">
                <w:r w:rsidR="0089101C" w:rsidRPr="0089101C" w:rsidDel="004514D0">
                  <w:rPr>
                    <w:rFonts w:ascii="Times New Roman" w:eastAsia="Times New Roman" w:hAnsi="Times New Roman" w:cs="Times New Roman"/>
                    <w:sz w:val="20"/>
                    <w:szCs w:val="20"/>
                    <w:lang w:val="en-GB" w:eastAsia="es-ES"/>
                  </w:rPr>
                  <w:delText>Solvency II</w:delText>
                </w:r>
                <w:bookmarkEnd w:id="109"/>
                <w:r w:rsidR="0089101C" w:rsidRPr="0089101C" w:rsidDel="004514D0">
                  <w:rPr>
                    <w:rFonts w:ascii="Times New Roman" w:eastAsia="Times New Roman" w:hAnsi="Times New Roman" w:cs="Times New Roman"/>
                    <w:sz w:val="20"/>
                    <w:szCs w:val="20"/>
                    <w:lang w:val="en-GB" w:eastAsia="es-ES"/>
                  </w:rPr>
                  <w:delText xml:space="preserve"> Directive</w:delText>
                </w:r>
              </w:del>
            </w:ins>
            <w:r w:rsidRPr="00934C1A">
              <w:rPr>
                <w:rFonts w:ascii="Times New Roman" w:eastAsia="Times New Roman" w:hAnsi="Times New Roman" w:cs="Times New Roman"/>
                <w:sz w:val="20"/>
                <w:szCs w:val="20"/>
                <w:lang w:val="en-GB" w:eastAsia="es-ES"/>
              </w:rPr>
              <w:t>) it shall select option 4.</w:t>
            </w:r>
          </w:p>
        </w:tc>
      </w:tr>
      <w:tr w:rsidR="007A1BA9" w:rsidRPr="00934C1A" w14:paraId="64EDDE69" w14:textId="77777777" w:rsidTr="00A05C79">
        <w:trPr>
          <w:trHeight w:val="567"/>
        </w:trPr>
        <w:tc>
          <w:tcPr>
            <w:tcW w:w="1538" w:type="dxa"/>
            <w:tcBorders>
              <w:bottom w:val="single" w:sz="4" w:space="0" w:color="auto"/>
            </w:tcBorders>
            <w:shd w:val="clear" w:color="000000" w:fill="FFFFFF"/>
            <w:hideMark/>
          </w:tcPr>
          <w:p w14:paraId="458589B0" w14:textId="4D3CD3D4"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74443F" w:rsidRPr="00934C1A">
              <w:rPr>
                <w:rFonts w:ascii="Times New Roman" w:eastAsia="Times New Roman" w:hAnsi="Times New Roman" w:cs="Times New Roman"/>
                <w:sz w:val="20"/>
                <w:szCs w:val="20"/>
                <w:lang w:val="en-GB" w:eastAsia="es-ES"/>
              </w:rPr>
              <w:t>46</w:t>
            </w:r>
            <w:r w:rsidRPr="00934C1A">
              <w:rPr>
                <w:rFonts w:ascii="Times New Roman" w:eastAsia="Times New Roman" w:hAnsi="Times New Roman" w:cs="Times New Roman"/>
                <w:sz w:val="20"/>
                <w:szCs w:val="20"/>
                <w:lang w:val="en-GB" w:eastAsia="es-ES"/>
              </w:rPr>
              <w:t>0/C0</w:t>
            </w:r>
            <w:r w:rsidR="0074443F"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2D273D1E" w14:textId="2F117C21" w:rsidR="0074443F" w:rsidRPr="00934C1A" w:rsidRDefault="0074443F"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(A11B)</w:t>
            </w:r>
          </w:p>
        </w:tc>
        <w:tc>
          <w:tcPr>
            <w:tcW w:w="2145" w:type="dxa"/>
            <w:tcBorders>
              <w:bottom w:val="single" w:sz="4" w:space="0" w:color="auto"/>
            </w:tcBorders>
            <w:shd w:val="clear" w:color="000000" w:fill="FFFFFF"/>
            <w:hideMark/>
          </w:tcPr>
          <w:p w14:paraId="556066EA" w14:textId="1C2494E9" w:rsidR="007A1BA9" w:rsidRPr="00934C1A" w:rsidRDefault="007A1BA9"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future discretionary benefits</w:t>
            </w:r>
          </w:p>
        </w:tc>
        <w:tc>
          <w:tcPr>
            <w:tcW w:w="4959" w:type="dxa"/>
            <w:tcBorders>
              <w:bottom w:val="single" w:sz="4" w:space="0" w:color="auto"/>
            </w:tcBorders>
            <w:shd w:val="clear" w:color="000000" w:fill="FFFFFF"/>
            <w:hideMark/>
          </w:tcPr>
          <w:p w14:paraId="6E58EFA1" w14:textId="147A34A5"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technical provisions without risk margin in relation to future discretionary</w:t>
            </w:r>
            <w:r w:rsidR="006B5C37">
              <w:rPr>
                <w:rFonts w:ascii="Times New Roman" w:eastAsia="Times New Roman" w:hAnsi="Times New Roman" w:cs="Times New Roman"/>
                <w:sz w:val="20"/>
                <w:szCs w:val="20"/>
                <w:lang w:val="en-GB" w:eastAsia="es-ES"/>
              </w:rPr>
              <w:t xml:space="preserve"> benefits net of reinsurance.  </w:t>
            </w:r>
          </w:p>
        </w:tc>
      </w:tr>
      <w:tr w:rsidR="00092FAC" w:rsidRPr="00934C1A" w14:paraId="4EBB4C1E"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38EB5E12" w14:textId="31974BDA"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R0470/C01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58994932" w14:textId="3884A7E4"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(A21)</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0B99EBC4" w14:textId="4779C780"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Minimum consolidated group 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2AF6878F" w14:textId="7E8E6CA8"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092FAC" w:rsidRPr="00934C1A" w14:paraId="59AD5EA9"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54C14DFB" w14:textId="1445A9E3"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R0500/C01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74C2CBF2" w14:textId="16D985C1" w:rsidR="00092FAC" w:rsidRPr="00934C1A" w:rsidRDefault="00092FAC">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(A15)</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70170211"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3DB72975"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other financial sectors. </w:t>
            </w:r>
          </w:p>
          <w:p w14:paraId="36BE3AE8"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3CE5DF1E" w14:textId="2DEABD27"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sidR="006B5C37">
              <w:rPr>
                <w:rFonts w:ascii="Times New Roman" w:eastAsia="Times New Roman" w:hAnsi="Times New Roman" w:cs="Times New Roman"/>
                <w:sz w:val="20"/>
                <w:szCs w:val="20"/>
                <w:lang w:val="en-GB" w:eastAsia="es-ES"/>
              </w:rPr>
              <w:t xml:space="preserve"> the appropriate requirements. </w:t>
            </w:r>
          </w:p>
        </w:tc>
      </w:tr>
      <w:tr w:rsidR="00092FAC" w:rsidRPr="00934C1A" w14:paraId="23E832B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0057E085" w14:textId="4F932C13" w:rsidR="00092FAC"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R0510/C01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6B154E49" w14:textId="14AC2A84" w:rsidR="00DE60DD"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(A15A)</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2B693F01"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7FA2E632"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27660E64"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1142E07B"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w:t>
            </w:r>
            <w:proofErr w:type="spellStart"/>
            <w:r w:rsidRPr="00934C1A">
              <w:rPr>
                <w:rFonts w:ascii="Times New Roman" w:eastAsia="Times New Roman" w:hAnsi="Times New Roman" w:cs="Times New Roman"/>
                <w:sz w:val="20"/>
                <w:szCs w:val="20"/>
                <w:lang w:val="en-GB" w:eastAsia="es-ES"/>
              </w:rPr>
              <w:t>sectoral</w:t>
            </w:r>
            <w:proofErr w:type="spellEnd"/>
            <w:r w:rsidRPr="00934C1A">
              <w:rPr>
                <w:rFonts w:ascii="Times New Roman" w:eastAsia="Times New Roman" w:hAnsi="Times New Roman" w:cs="Times New Roman"/>
                <w:sz w:val="20"/>
                <w:szCs w:val="20"/>
                <w:lang w:val="en-GB" w:eastAsia="es-ES"/>
              </w:rPr>
              <w:t xml:space="preserve"> rules. </w:t>
            </w:r>
          </w:p>
          <w:p w14:paraId="4DAA9378" w14:textId="750F29D9"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p>
        </w:tc>
      </w:tr>
      <w:tr w:rsidR="00092FAC" w:rsidRPr="00934C1A" w14:paraId="37BC8B0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2BE7C333" w14:textId="5C0EC119" w:rsidR="00092FAC" w:rsidRPr="00934C1A" w:rsidRDefault="00DE60DD"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R0520/C01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1DED90D0" w14:textId="0BE257D3" w:rsidR="00DE60DD" w:rsidRPr="00934C1A" w:rsidRDefault="00DE60D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(A15B)</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3DD92D3E"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4FA96768"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30F0F05A"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264171EE" w14:textId="1DB3FA49"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sidR="006B5C37">
              <w:rPr>
                <w:rFonts w:ascii="Times New Roman" w:eastAsia="Times New Roman" w:hAnsi="Times New Roman" w:cs="Times New Roman"/>
                <w:sz w:val="20"/>
                <w:szCs w:val="20"/>
                <w:lang w:val="en-GB" w:eastAsia="es-ES"/>
              </w:rPr>
              <w:t xml:space="preserve">h the relevant </w:t>
            </w:r>
            <w:proofErr w:type="spellStart"/>
            <w:r w:rsidR="006B5C37">
              <w:rPr>
                <w:rFonts w:ascii="Times New Roman" w:eastAsia="Times New Roman" w:hAnsi="Times New Roman" w:cs="Times New Roman"/>
                <w:sz w:val="20"/>
                <w:szCs w:val="20"/>
                <w:lang w:val="en-GB" w:eastAsia="es-ES"/>
              </w:rPr>
              <w:t>sectoral</w:t>
            </w:r>
            <w:proofErr w:type="spellEnd"/>
            <w:r w:rsidR="006B5C37">
              <w:rPr>
                <w:rFonts w:ascii="Times New Roman" w:eastAsia="Times New Roman" w:hAnsi="Times New Roman" w:cs="Times New Roman"/>
                <w:sz w:val="20"/>
                <w:szCs w:val="20"/>
                <w:lang w:val="en-GB" w:eastAsia="es-ES"/>
              </w:rPr>
              <w:t xml:space="preserve"> rules. </w:t>
            </w:r>
          </w:p>
        </w:tc>
      </w:tr>
      <w:tr w:rsidR="00092FAC" w:rsidRPr="00934C1A" w14:paraId="497DBBCA"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054FFE84" w14:textId="3D12C103" w:rsidR="00092FAC"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R053</w:t>
            </w:r>
            <w:r w:rsidR="00092FAC" w:rsidRPr="00934C1A">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572D9382" w14:textId="04160F6C" w:rsidR="00DE60DD"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(A15C)</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0A80BC85"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07CCE913"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non-regulated entities carrying out financial activities. This figure represents a notional solvency requirement, calculated if the relevant </w:t>
            </w:r>
            <w:proofErr w:type="spellStart"/>
            <w:r w:rsidRPr="00934C1A">
              <w:rPr>
                <w:rFonts w:ascii="Times New Roman" w:eastAsia="Times New Roman" w:hAnsi="Times New Roman" w:cs="Times New Roman"/>
                <w:sz w:val="20"/>
                <w:szCs w:val="20"/>
                <w:lang w:val="en-GB" w:eastAsia="es-ES"/>
              </w:rPr>
              <w:t>sectoral</w:t>
            </w:r>
            <w:proofErr w:type="spellEnd"/>
            <w:r w:rsidRPr="00934C1A">
              <w:rPr>
                <w:rFonts w:ascii="Times New Roman" w:eastAsia="Times New Roman" w:hAnsi="Times New Roman" w:cs="Times New Roman"/>
                <w:sz w:val="20"/>
                <w:szCs w:val="20"/>
                <w:lang w:val="en-GB" w:eastAsia="es-ES"/>
              </w:rPr>
              <w:t xml:space="preserve"> rules were to be applied.</w:t>
            </w:r>
          </w:p>
          <w:p w14:paraId="5B163E90"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7F6B1125" w14:textId="0BE86D3D"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only applicable to group reporting where the group includes undertakings which are </w:t>
            </w:r>
            <w:proofErr w:type="gramStart"/>
            <w:r w:rsidRPr="00934C1A">
              <w:rPr>
                <w:rFonts w:ascii="Times New Roman" w:eastAsia="Times New Roman" w:hAnsi="Times New Roman" w:cs="Times New Roman"/>
                <w:sz w:val="20"/>
                <w:szCs w:val="20"/>
                <w:lang w:val="en-GB" w:eastAsia="es-ES"/>
              </w:rPr>
              <w:t>non</w:t>
            </w:r>
            <w:proofErr w:type="gramEnd"/>
            <w:r w:rsidRPr="00934C1A">
              <w:rPr>
                <w:rFonts w:ascii="Times New Roman" w:eastAsia="Times New Roman" w:hAnsi="Times New Roman" w:cs="Times New Roman"/>
                <w:sz w:val="20"/>
                <w:szCs w:val="20"/>
                <w:lang w:val="en-GB" w:eastAsia="es-ES"/>
              </w:rPr>
              <w:t xml:space="preserve"> - regulated entities carr</w:t>
            </w:r>
            <w:r w:rsidR="006B5C37">
              <w:rPr>
                <w:rFonts w:ascii="Times New Roman" w:eastAsia="Times New Roman" w:hAnsi="Times New Roman" w:cs="Times New Roman"/>
                <w:sz w:val="20"/>
                <w:szCs w:val="20"/>
                <w:lang w:val="en-GB" w:eastAsia="es-ES"/>
              </w:rPr>
              <w:t>ying out financial activities.</w:t>
            </w:r>
          </w:p>
        </w:tc>
      </w:tr>
      <w:tr w:rsidR="00092FAC" w:rsidRPr="00934C1A" w14:paraId="3BAEAD1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5E1D2A6C" w14:textId="13835D45" w:rsidR="00092FAC"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R0540/C01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779A1E41" w14:textId="08A01525" w:rsidR="00DE60DD"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(A16)</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6E8796B3"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non-controlled participation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62AD513A"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2E12162F"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 </w:t>
            </w:r>
          </w:p>
          <w:p w14:paraId="50ED53A4" w14:textId="1B6222BB"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092FAC" w:rsidRPr="006B5C37" w14:paraId="67274F73"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373253FF" w14:textId="319DD6FD" w:rsidR="00092FAC" w:rsidRPr="006B5C37" w:rsidRDefault="00E55EE3" w:rsidP="00A201CD">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R0550/C01</w:t>
            </w:r>
            <w:r w:rsidR="00A201CD">
              <w:rPr>
                <w:rFonts w:ascii="Times New Roman" w:eastAsia="Times New Roman" w:hAnsi="Times New Roman" w:cs="Times New Roman"/>
                <w:sz w:val="20"/>
                <w:szCs w:val="20"/>
                <w:lang w:val="en-GB" w:eastAsia="es-ES"/>
              </w:rPr>
              <w:t>0</w:t>
            </w:r>
            <w:r w:rsidRPr="006B5C37">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20CD29EA" w14:textId="77777777" w:rsidR="00092FAC" w:rsidRPr="006B5C37" w:rsidDel="009860F4" w:rsidRDefault="00092FAC" w:rsidP="004A490F">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Capital requirement for residual undertakings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79CDCC66" w14:textId="39C4B55D" w:rsidR="00092FAC" w:rsidRPr="006B5C37" w:rsidRDefault="00092FAC" w:rsidP="00AE6B68">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 xml:space="preserve">Amount determined in accordance with </w:t>
            </w:r>
            <w:r w:rsidR="00934C1A" w:rsidRPr="006B5C37">
              <w:rPr>
                <w:rFonts w:ascii="Times New Roman" w:eastAsia="Times New Roman" w:hAnsi="Times New Roman" w:cs="Times New Roman"/>
                <w:sz w:val="20"/>
                <w:szCs w:val="20"/>
                <w:lang w:val="en-GB" w:eastAsia="es-ES"/>
              </w:rPr>
              <w:t>Article</w:t>
            </w:r>
            <w:r w:rsidR="00E55EE3" w:rsidRPr="006B5C37">
              <w:rPr>
                <w:rFonts w:ascii="Times New Roman" w:eastAsia="Times New Roman" w:hAnsi="Times New Roman" w:cs="Times New Roman"/>
                <w:sz w:val="20"/>
                <w:szCs w:val="20"/>
                <w:lang w:val="en-GB" w:eastAsia="es-ES"/>
              </w:rPr>
              <w:t xml:space="preserve"> </w:t>
            </w:r>
            <w:r w:rsidRPr="006B5C37">
              <w:rPr>
                <w:rFonts w:ascii="Times New Roman" w:eastAsia="Times New Roman" w:hAnsi="Times New Roman" w:cs="Times New Roman"/>
                <w:sz w:val="20"/>
                <w:szCs w:val="20"/>
                <w:lang w:val="en-GB" w:eastAsia="es-ES"/>
              </w:rPr>
              <w:t xml:space="preserve">336 (1) </w:t>
            </w:r>
            <w:r w:rsidR="00E55EE3" w:rsidRPr="006B5C37">
              <w:rPr>
                <w:rFonts w:ascii="Times New Roman" w:eastAsia="Times New Roman" w:hAnsi="Times New Roman" w:cs="Times New Roman"/>
                <w:sz w:val="20"/>
                <w:szCs w:val="20"/>
                <w:lang w:val="en-GB" w:eastAsia="es-ES"/>
              </w:rPr>
              <w:t>(</w:t>
            </w:r>
            <w:r w:rsidRPr="006B5C37">
              <w:rPr>
                <w:rFonts w:ascii="Times New Roman" w:eastAsia="Times New Roman" w:hAnsi="Times New Roman" w:cs="Times New Roman"/>
                <w:sz w:val="20"/>
                <w:szCs w:val="20"/>
                <w:lang w:val="en-GB" w:eastAsia="es-ES"/>
              </w:rPr>
              <w:t xml:space="preserve">d) </w:t>
            </w:r>
            <w:r w:rsidR="00E55EE3" w:rsidRPr="006B5C37">
              <w:rPr>
                <w:rFonts w:ascii="Times New Roman" w:eastAsia="Times New Roman" w:hAnsi="Times New Roman" w:cs="Times New Roman"/>
                <w:sz w:val="20"/>
                <w:szCs w:val="20"/>
                <w:lang w:val="en-GB" w:eastAsia="es-ES"/>
              </w:rPr>
              <w:t xml:space="preserve">of </w:t>
            </w:r>
            <w:r w:rsidR="006B5C37" w:rsidRPr="006B5C37">
              <w:rPr>
                <w:rFonts w:ascii="Times New Roman" w:eastAsia="Times New Roman" w:hAnsi="Times New Roman" w:cs="Times New Roman"/>
                <w:sz w:val="20"/>
                <w:szCs w:val="20"/>
                <w:lang w:val="en-GB" w:eastAsia="es-ES"/>
              </w:rPr>
              <w:t>Implementing measures</w:t>
            </w:r>
            <w:r w:rsidRPr="006B5C37">
              <w:rPr>
                <w:rFonts w:ascii="Times New Roman" w:eastAsia="Times New Roman" w:hAnsi="Times New Roman" w:cs="Times New Roman"/>
                <w:sz w:val="20"/>
                <w:szCs w:val="20"/>
                <w:lang w:val="en-GB" w:eastAsia="es-ES"/>
              </w:rPr>
              <w:t>.</w:t>
            </w:r>
          </w:p>
        </w:tc>
      </w:tr>
      <w:tr w:rsidR="00E55EE3" w:rsidRPr="006B5C37" w14:paraId="40B48BE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0098022A" w14:textId="0F4D8739" w:rsidR="00E55EE3" w:rsidRPr="006B5C37" w:rsidRDefault="00E55EE3" w:rsidP="00A201CD">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R0560/C01</w:t>
            </w:r>
            <w:r w:rsidR="00A201CD">
              <w:rPr>
                <w:rFonts w:ascii="Times New Roman" w:eastAsia="Times New Roman" w:hAnsi="Times New Roman" w:cs="Times New Roman"/>
                <w:sz w:val="20"/>
                <w:szCs w:val="20"/>
                <w:lang w:val="en-GB" w:eastAsia="es-ES"/>
              </w:rPr>
              <w:t>0</w:t>
            </w:r>
            <w:r w:rsidRPr="006B5C37">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6297B609" w14:textId="0255F7FF" w:rsidR="00E55EE3" w:rsidRPr="006B5C37" w:rsidRDefault="00E55EE3" w:rsidP="004A490F">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SCR for undertakings included via D and A</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712F5A9F" w14:textId="2EB1F61B" w:rsidR="00E55EE3" w:rsidRPr="006B5C37" w:rsidRDefault="009B78FC" w:rsidP="00E55EE3">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 xml:space="preserve">Amount of the Solvency Capital Requirement Solvency for undertakings included under </w:t>
            </w:r>
            <w:r w:rsidRPr="006B5C37">
              <w:rPr>
                <w:rFonts w:ascii="Times New Roman" w:hAnsi="Times New Roman" w:cs="Times New Roman"/>
                <w:sz w:val="20"/>
                <w:szCs w:val="20"/>
                <w:lang w:val="en-GB"/>
              </w:rPr>
              <w:t xml:space="preserve">method 2 as defined in </w:t>
            </w:r>
            <w:r w:rsidR="00934C1A" w:rsidRPr="006B5C37">
              <w:rPr>
                <w:rFonts w:ascii="Times New Roman" w:hAnsi="Times New Roman" w:cs="Times New Roman"/>
                <w:sz w:val="20"/>
                <w:szCs w:val="20"/>
                <w:lang w:val="en-GB"/>
              </w:rPr>
              <w:t>Article</w:t>
            </w:r>
            <w:r w:rsidRPr="006B5C37">
              <w:rPr>
                <w:rFonts w:ascii="Times New Roman" w:hAnsi="Times New Roman" w:cs="Times New Roman"/>
                <w:sz w:val="20"/>
                <w:szCs w:val="20"/>
                <w:lang w:val="en-GB"/>
              </w:rPr>
              <w:t xml:space="preserve"> 233 of </w:t>
            </w:r>
            <w:r w:rsidR="006B5C37" w:rsidRPr="006B5C37">
              <w:rPr>
                <w:rFonts w:ascii="Times New Roman" w:eastAsia="Times New Roman" w:hAnsi="Times New Roman" w:cs="Times New Roman"/>
                <w:sz w:val="20"/>
                <w:szCs w:val="20"/>
                <w:lang w:val="en-GB" w:eastAsia="es-ES"/>
              </w:rPr>
              <w:t>Directive 2009/138/EC</w:t>
            </w:r>
            <w:r w:rsidR="0089455B">
              <w:rPr>
                <w:rFonts w:ascii="Times New Roman" w:eastAsia="Times New Roman" w:hAnsi="Times New Roman" w:cs="Times New Roman"/>
                <w:sz w:val="20"/>
                <w:szCs w:val="20"/>
                <w:lang w:val="en-GB" w:eastAsia="es-ES"/>
              </w:rPr>
              <w:t xml:space="preserve"> when the combination of methods is used</w:t>
            </w:r>
            <w:r w:rsidR="006B5C37" w:rsidRPr="006B5C37">
              <w:rPr>
                <w:rFonts w:ascii="Times New Roman" w:eastAsia="Times New Roman" w:hAnsi="Times New Roman" w:cs="Times New Roman"/>
                <w:sz w:val="20"/>
                <w:szCs w:val="20"/>
                <w:lang w:val="en-GB" w:eastAsia="es-ES"/>
              </w:rPr>
              <w:t>.</w:t>
            </w:r>
          </w:p>
        </w:tc>
      </w:tr>
      <w:tr w:rsidR="00E55EE3" w:rsidRPr="00934C1A" w14:paraId="7C5EC46E"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4BAAA078" w14:textId="2C494AFC" w:rsidR="00E55EE3" w:rsidRPr="006B5C37" w:rsidRDefault="00E55EE3" w:rsidP="00A201CD">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R0570/C01</w:t>
            </w:r>
            <w:r w:rsidR="00A201CD">
              <w:rPr>
                <w:rFonts w:ascii="Times New Roman" w:eastAsia="Times New Roman" w:hAnsi="Times New Roman" w:cs="Times New Roman"/>
                <w:sz w:val="20"/>
                <w:szCs w:val="20"/>
                <w:lang w:val="en-GB" w:eastAsia="es-ES"/>
              </w:rPr>
              <w:t>0</w:t>
            </w:r>
            <w:r w:rsidRPr="006B5C37">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6BDB0038" w14:textId="6356F1C6" w:rsidR="00E55EE3" w:rsidRPr="006B5C37" w:rsidRDefault="00E55EE3">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4BA4625F" w14:textId="31ED0825" w:rsidR="00E55EE3" w:rsidRPr="00934C1A" w:rsidRDefault="009B78FC">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Overall SCR for all undertakings regardless of the method used.</w:t>
            </w:r>
            <w:r w:rsidRPr="00934C1A">
              <w:rPr>
                <w:rFonts w:ascii="Times New Roman" w:eastAsia="Times New Roman" w:hAnsi="Times New Roman" w:cs="Times New Roman"/>
                <w:sz w:val="20"/>
                <w:szCs w:val="20"/>
                <w:lang w:val="en-GB" w:eastAsia="es-ES"/>
              </w:rPr>
              <w:t xml:space="preserve"> </w:t>
            </w:r>
          </w:p>
        </w:tc>
      </w:tr>
    </w:tbl>
    <w:p w14:paraId="76D9B3EA" w14:textId="77777777" w:rsidR="00641969" w:rsidRPr="00934C1A" w:rsidRDefault="00641969">
      <w:pPr>
        <w:rPr>
          <w:sz w:val="20"/>
          <w:szCs w:val="20"/>
          <w:lang w:val="en-GB"/>
        </w:rPr>
      </w:pPr>
    </w:p>
    <w:sectPr w:rsidR="00641969" w:rsidRPr="00934C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5B36D5F"/>
    <w:multiLevelType w:val="hybridMultilevel"/>
    <w:tmpl w:val="6D1897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FAA1EE6"/>
    <w:multiLevelType w:val="hybridMultilevel"/>
    <w:tmpl w:val="8A34586A"/>
    <w:lvl w:ilvl="0" w:tplc="1A301E8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C198F"/>
    <w:rsid w:val="00052CE0"/>
    <w:rsid w:val="000600C4"/>
    <w:rsid w:val="0007486D"/>
    <w:rsid w:val="00083323"/>
    <w:rsid w:val="00084288"/>
    <w:rsid w:val="00091E65"/>
    <w:rsid w:val="00092FAC"/>
    <w:rsid w:val="000A4019"/>
    <w:rsid w:val="000A4599"/>
    <w:rsid w:val="000E1B61"/>
    <w:rsid w:val="000F41C4"/>
    <w:rsid w:val="00120675"/>
    <w:rsid w:val="0014237A"/>
    <w:rsid w:val="00144645"/>
    <w:rsid w:val="001771BC"/>
    <w:rsid w:val="0018365E"/>
    <w:rsid w:val="001C198F"/>
    <w:rsid w:val="001E558A"/>
    <w:rsid w:val="00202077"/>
    <w:rsid w:val="00214959"/>
    <w:rsid w:val="00221455"/>
    <w:rsid w:val="00224515"/>
    <w:rsid w:val="0022784F"/>
    <w:rsid w:val="00230D49"/>
    <w:rsid w:val="0023291B"/>
    <w:rsid w:val="00246F95"/>
    <w:rsid w:val="002B3138"/>
    <w:rsid w:val="002C529E"/>
    <w:rsid w:val="002E04EF"/>
    <w:rsid w:val="002F7632"/>
    <w:rsid w:val="00310E5D"/>
    <w:rsid w:val="003238E5"/>
    <w:rsid w:val="00341A28"/>
    <w:rsid w:val="00354F26"/>
    <w:rsid w:val="003908CB"/>
    <w:rsid w:val="00393ACD"/>
    <w:rsid w:val="003A5F7C"/>
    <w:rsid w:val="003E0519"/>
    <w:rsid w:val="003F5283"/>
    <w:rsid w:val="00404B79"/>
    <w:rsid w:val="00414457"/>
    <w:rsid w:val="0042255D"/>
    <w:rsid w:val="00432FEB"/>
    <w:rsid w:val="004514D0"/>
    <w:rsid w:val="00456BE5"/>
    <w:rsid w:val="004756F2"/>
    <w:rsid w:val="004A4C1D"/>
    <w:rsid w:val="004C1A76"/>
    <w:rsid w:val="004D102B"/>
    <w:rsid w:val="004D2BC8"/>
    <w:rsid w:val="004D5E08"/>
    <w:rsid w:val="004F5310"/>
    <w:rsid w:val="005A749C"/>
    <w:rsid w:val="005C5CD2"/>
    <w:rsid w:val="005D1328"/>
    <w:rsid w:val="005E13A2"/>
    <w:rsid w:val="00611CEF"/>
    <w:rsid w:val="00612661"/>
    <w:rsid w:val="006414B0"/>
    <w:rsid w:val="00641969"/>
    <w:rsid w:val="006472B5"/>
    <w:rsid w:val="00676DFD"/>
    <w:rsid w:val="006774B3"/>
    <w:rsid w:val="00691E98"/>
    <w:rsid w:val="006A355C"/>
    <w:rsid w:val="006B572A"/>
    <w:rsid w:val="006B5C37"/>
    <w:rsid w:val="006B7DCE"/>
    <w:rsid w:val="006C5C20"/>
    <w:rsid w:val="006C6E64"/>
    <w:rsid w:val="006D1384"/>
    <w:rsid w:val="006D3EB0"/>
    <w:rsid w:val="006D4350"/>
    <w:rsid w:val="006E003D"/>
    <w:rsid w:val="006E299D"/>
    <w:rsid w:val="006E6A39"/>
    <w:rsid w:val="00716837"/>
    <w:rsid w:val="00726154"/>
    <w:rsid w:val="00727A06"/>
    <w:rsid w:val="0073250A"/>
    <w:rsid w:val="00735DE7"/>
    <w:rsid w:val="0074443F"/>
    <w:rsid w:val="00745381"/>
    <w:rsid w:val="00767C66"/>
    <w:rsid w:val="00772AEF"/>
    <w:rsid w:val="00773AE4"/>
    <w:rsid w:val="00775B79"/>
    <w:rsid w:val="00776255"/>
    <w:rsid w:val="007910CF"/>
    <w:rsid w:val="007A1BA9"/>
    <w:rsid w:val="007A4005"/>
    <w:rsid w:val="007B67FC"/>
    <w:rsid w:val="007B6A06"/>
    <w:rsid w:val="007B7E3B"/>
    <w:rsid w:val="007D3753"/>
    <w:rsid w:val="007E25E9"/>
    <w:rsid w:val="00813343"/>
    <w:rsid w:val="0082012D"/>
    <w:rsid w:val="00824655"/>
    <w:rsid w:val="0082482C"/>
    <w:rsid w:val="00835439"/>
    <w:rsid w:val="00853B88"/>
    <w:rsid w:val="00865927"/>
    <w:rsid w:val="00867094"/>
    <w:rsid w:val="008843C5"/>
    <w:rsid w:val="00884F23"/>
    <w:rsid w:val="0089101C"/>
    <w:rsid w:val="0089455B"/>
    <w:rsid w:val="008B0FED"/>
    <w:rsid w:val="008D3888"/>
    <w:rsid w:val="008F34A6"/>
    <w:rsid w:val="00903D8C"/>
    <w:rsid w:val="009054DD"/>
    <w:rsid w:val="00934C1A"/>
    <w:rsid w:val="009417AB"/>
    <w:rsid w:val="0095315B"/>
    <w:rsid w:val="00957A6A"/>
    <w:rsid w:val="009843EE"/>
    <w:rsid w:val="009844CF"/>
    <w:rsid w:val="009860F4"/>
    <w:rsid w:val="00992F92"/>
    <w:rsid w:val="009A060D"/>
    <w:rsid w:val="009A7771"/>
    <w:rsid w:val="009B0CFE"/>
    <w:rsid w:val="009B78FC"/>
    <w:rsid w:val="009D4D1C"/>
    <w:rsid w:val="009E62EE"/>
    <w:rsid w:val="009F4C8D"/>
    <w:rsid w:val="00A05C79"/>
    <w:rsid w:val="00A1019D"/>
    <w:rsid w:val="00A11A94"/>
    <w:rsid w:val="00A120BD"/>
    <w:rsid w:val="00A201CD"/>
    <w:rsid w:val="00A50FFD"/>
    <w:rsid w:val="00A6681E"/>
    <w:rsid w:val="00A70805"/>
    <w:rsid w:val="00A97091"/>
    <w:rsid w:val="00AA57C6"/>
    <w:rsid w:val="00AA5E5A"/>
    <w:rsid w:val="00AA74F3"/>
    <w:rsid w:val="00AB1886"/>
    <w:rsid w:val="00AB475B"/>
    <w:rsid w:val="00AB6AE6"/>
    <w:rsid w:val="00AD4B35"/>
    <w:rsid w:val="00AE6B68"/>
    <w:rsid w:val="00AF2559"/>
    <w:rsid w:val="00B14698"/>
    <w:rsid w:val="00B167EB"/>
    <w:rsid w:val="00B16911"/>
    <w:rsid w:val="00B22AB6"/>
    <w:rsid w:val="00B325EA"/>
    <w:rsid w:val="00B42A4A"/>
    <w:rsid w:val="00B43831"/>
    <w:rsid w:val="00B5098C"/>
    <w:rsid w:val="00B56068"/>
    <w:rsid w:val="00B6392C"/>
    <w:rsid w:val="00B67BC0"/>
    <w:rsid w:val="00B73B70"/>
    <w:rsid w:val="00BA48C1"/>
    <w:rsid w:val="00BB1241"/>
    <w:rsid w:val="00BB2AA6"/>
    <w:rsid w:val="00BB4E1D"/>
    <w:rsid w:val="00BB78BB"/>
    <w:rsid w:val="00BE0EFC"/>
    <w:rsid w:val="00BF2FC0"/>
    <w:rsid w:val="00BF3FB1"/>
    <w:rsid w:val="00C11F0B"/>
    <w:rsid w:val="00C177DA"/>
    <w:rsid w:val="00C245BF"/>
    <w:rsid w:val="00C2732E"/>
    <w:rsid w:val="00C340B8"/>
    <w:rsid w:val="00C355C3"/>
    <w:rsid w:val="00C37234"/>
    <w:rsid w:val="00C466FA"/>
    <w:rsid w:val="00C723F9"/>
    <w:rsid w:val="00C81868"/>
    <w:rsid w:val="00C9775F"/>
    <w:rsid w:val="00CA6E5E"/>
    <w:rsid w:val="00CB4137"/>
    <w:rsid w:val="00CB546E"/>
    <w:rsid w:val="00CB61E7"/>
    <w:rsid w:val="00CB6CBA"/>
    <w:rsid w:val="00CB716D"/>
    <w:rsid w:val="00CC7333"/>
    <w:rsid w:val="00CD2CD1"/>
    <w:rsid w:val="00CD2E04"/>
    <w:rsid w:val="00CE6EDB"/>
    <w:rsid w:val="00D13E33"/>
    <w:rsid w:val="00D20856"/>
    <w:rsid w:val="00D32D6A"/>
    <w:rsid w:val="00D444ED"/>
    <w:rsid w:val="00D734B1"/>
    <w:rsid w:val="00D7364B"/>
    <w:rsid w:val="00D86EDB"/>
    <w:rsid w:val="00D87FDA"/>
    <w:rsid w:val="00D91AD1"/>
    <w:rsid w:val="00DB0147"/>
    <w:rsid w:val="00DE4A3F"/>
    <w:rsid w:val="00DE60DD"/>
    <w:rsid w:val="00E0347F"/>
    <w:rsid w:val="00E17771"/>
    <w:rsid w:val="00E50D5F"/>
    <w:rsid w:val="00E55EE3"/>
    <w:rsid w:val="00E56D2D"/>
    <w:rsid w:val="00E72765"/>
    <w:rsid w:val="00E93329"/>
    <w:rsid w:val="00EA03B9"/>
    <w:rsid w:val="00EC34BF"/>
    <w:rsid w:val="00EE1DC6"/>
    <w:rsid w:val="00EF4699"/>
    <w:rsid w:val="00F038D7"/>
    <w:rsid w:val="00F16D33"/>
    <w:rsid w:val="00F36C1D"/>
    <w:rsid w:val="00F56F10"/>
    <w:rsid w:val="00F8089C"/>
    <w:rsid w:val="00F814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4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F0B"/>
    <w:rPr>
      <w:rFonts w:ascii="Segoe UI" w:hAnsi="Segoe UI" w:cs="Segoe UI"/>
      <w:sz w:val="18"/>
      <w:szCs w:val="18"/>
    </w:rPr>
  </w:style>
  <w:style w:type="character" w:styleId="CommentReference">
    <w:name w:val="annotation reference"/>
    <w:basedOn w:val="DefaultParagraphFont"/>
    <w:uiPriority w:val="99"/>
    <w:semiHidden/>
    <w:unhideWhenUsed/>
    <w:rsid w:val="00992F92"/>
    <w:rPr>
      <w:sz w:val="16"/>
      <w:szCs w:val="16"/>
    </w:rPr>
  </w:style>
  <w:style w:type="paragraph" w:styleId="CommentText">
    <w:name w:val="annotation text"/>
    <w:basedOn w:val="Normal"/>
    <w:link w:val="CommentTextChar"/>
    <w:uiPriority w:val="99"/>
    <w:semiHidden/>
    <w:unhideWhenUsed/>
    <w:rsid w:val="00992F92"/>
    <w:pPr>
      <w:spacing w:line="240" w:lineRule="auto"/>
    </w:pPr>
    <w:rPr>
      <w:sz w:val="20"/>
      <w:szCs w:val="20"/>
    </w:rPr>
  </w:style>
  <w:style w:type="character" w:customStyle="1" w:styleId="CommentTextChar">
    <w:name w:val="Comment Text Char"/>
    <w:basedOn w:val="DefaultParagraphFont"/>
    <w:link w:val="CommentText"/>
    <w:uiPriority w:val="99"/>
    <w:semiHidden/>
    <w:rsid w:val="00992F92"/>
    <w:rPr>
      <w:sz w:val="20"/>
      <w:szCs w:val="20"/>
    </w:rPr>
  </w:style>
  <w:style w:type="paragraph" w:styleId="CommentSubject">
    <w:name w:val="annotation subject"/>
    <w:basedOn w:val="CommentText"/>
    <w:next w:val="CommentText"/>
    <w:link w:val="CommentSubjectChar"/>
    <w:uiPriority w:val="99"/>
    <w:semiHidden/>
    <w:unhideWhenUsed/>
    <w:rsid w:val="00992F92"/>
    <w:rPr>
      <w:b/>
      <w:bCs/>
    </w:rPr>
  </w:style>
  <w:style w:type="character" w:customStyle="1" w:styleId="CommentSubjectChar">
    <w:name w:val="Comment Subject Char"/>
    <w:basedOn w:val="CommentTextChar"/>
    <w:link w:val="CommentSubject"/>
    <w:uiPriority w:val="99"/>
    <w:semiHidden/>
    <w:rsid w:val="00992F92"/>
    <w:rPr>
      <w:b/>
      <w:bCs/>
      <w:sz w:val="20"/>
      <w:szCs w:val="20"/>
    </w:rPr>
  </w:style>
  <w:style w:type="paragraph" w:styleId="ListParagraph">
    <w:name w:val="List Paragraph"/>
    <w:basedOn w:val="Normal"/>
    <w:uiPriority w:val="34"/>
    <w:qFormat/>
    <w:rsid w:val="00230D49"/>
    <w:pPr>
      <w:ind w:left="720"/>
      <w:contextualSpacing/>
    </w:pPr>
  </w:style>
  <w:style w:type="character" w:styleId="PlaceholderText">
    <w:name w:val="Placeholder Text"/>
    <w:basedOn w:val="DefaultParagraphFont"/>
    <w:uiPriority w:val="99"/>
    <w:semiHidden/>
    <w:rsid w:val="002B3138"/>
    <w:rPr>
      <w:color w:val="808080"/>
    </w:rPr>
  </w:style>
  <w:style w:type="paragraph" w:styleId="Revision">
    <w:name w:val="Revision"/>
    <w:hidden/>
    <w:uiPriority w:val="99"/>
    <w:semiHidden/>
    <w:rsid w:val="009B0CF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F0B"/>
    <w:rPr>
      <w:rFonts w:ascii="Segoe UI" w:hAnsi="Segoe UI" w:cs="Segoe UI"/>
      <w:sz w:val="18"/>
      <w:szCs w:val="18"/>
    </w:rPr>
  </w:style>
  <w:style w:type="character" w:styleId="CommentReference">
    <w:name w:val="annotation reference"/>
    <w:basedOn w:val="DefaultParagraphFont"/>
    <w:uiPriority w:val="99"/>
    <w:semiHidden/>
    <w:unhideWhenUsed/>
    <w:rsid w:val="00992F92"/>
    <w:rPr>
      <w:sz w:val="16"/>
      <w:szCs w:val="16"/>
    </w:rPr>
  </w:style>
  <w:style w:type="paragraph" w:styleId="CommentText">
    <w:name w:val="annotation text"/>
    <w:basedOn w:val="Normal"/>
    <w:link w:val="CommentTextChar"/>
    <w:uiPriority w:val="99"/>
    <w:semiHidden/>
    <w:unhideWhenUsed/>
    <w:rsid w:val="00992F92"/>
    <w:pPr>
      <w:spacing w:line="240" w:lineRule="auto"/>
    </w:pPr>
    <w:rPr>
      <w:sz w:val="20"/>
      <w:szCs w:val="20"/>
    </w:rPr>
  </w:style>
  <w:style w:type="character" w:customStyle="1" w:styleId="CommentTextChar">
    <w:name w:val="Comment Text Char"/>
    <w:basedOn w:val="DefaultParagraphFont"/>
    <w:link w:val="CommentText"/>
    <w:uiPriority w:val="99"/>
    <w:semiHidden/>
    <w:rsid w:val="00992F92"/>
    <w:rPr>
      <w:sz w:val="20"/>
      <w:szCs w:val="20"/>
    </w:rPr>
  </w:style>
  <w:style w:type="paragraph" w:styleId="CommentSubject">
    <w:name w:val="annotation subject"/>
    <w:basedOn w:val="CommentText"/>
    <w:next w:val="CommentText"/>
    <w:link w:val="CommentSubjectChar"/>
    <w:uiPriority w:val="99"/>
    <w:semiHidden/>
    <w:unhideWhenUsed/>
    <w:rsid w:val="00992F92"/>
    <w:rPr>
      <w:b/>
      <w:bCs/>
    </w:rPr>
  </w:style>
  <w:style w:type="character" w:customStyle="1" w:styleId="CommentSubjectChar">
    <w:name w:val="Comment Subject Char"/>
    <w:basedOn w:val="CommentTextChar"/>
    <w:link w:val="CommentSubject"/>
    <w:uiPriority w:val="99"/>
    <w:semiHidden/>
    <w:rsid w:val="00992F92"/>
    <w:rPr>
      <w:b/>
      <w:bCs/>
      <w:sz w:val="20"/>
      <w:szCs w:val="20"/>
    </w:rPr>
  </w:style>
  <w:style w:type="paragraph" w:styleId="ListParagraph">
    <w:name w:val="List Paragraph"/>
    <w:basedOn w:val="Normal"/>
    <w:uiPriority w:val="34"/>
    <w:qFormat/>
    <w:rsid w:val="00230D49"/>
    <w:pPr>
      <w:ind w:left="720"/>
      <w:contextualSpacing/>
    </w:pPr>
  </w:style>
  <w:style w:type="character" w:styleId="PlaceholderText">
    <w:name w:val="Placeholder Text"/>
    <w:basedOn w:val="DefaultParagraphFont"/>
    <w:uiPriority w:val="99"/>
    <w:semiHidden/>
    <w:rsid w:val="002B3138"/>
    <w:rPr>
      <w:color w:val="808080"/>
    </w:rPr>
  </w:style>
  <w:style w:type="paragraph" w:styleId="Revision">
    <w:name w:val="Revision"/>
    <w:hidden/>
    <w:uiPriority w:val="99"/>
    <w:semiHidden/>
    <w:rsid w:val="009B0C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339854">
      <w:bodyDiv w:val="1"/>
      <w:marLeft w:val="0"/>
      <w:marRight w:val="0"/>
      <w:marTop w:val="0"/>
      <w:marBottom w:val="0"/>
      <w:divBdr>
        <w:top w:val="none" w:sz="0" w:space="0" w:color="auto"/>
        <w:left w:val="none" w:sz="0" w:space="0" w:color="auto"/>
        <w:bottom w:val="none" w:sz="0" w:space="0" w:color="auto"/>
        <w:right w:val="none" w:sz="0" w:space="0" w:color="auto"/>
      </w:divBdr>
    </w:div>
    <w:div w:id="567418918">
      <w:bodyDiv w:val="1"/>
      <w:marLeft w:val="0"/>
      <w:marRight w:val="0"/>
      <w:marTop w:val="0"/>
      <w:marBottom w:val="0"/>
      <w:divBdr>
        <w:top w:val="none" w:sz="0" w:space="0" w:color="auto"/>
        <w:left w:val="none" w:sz="0" w:space="0" w:color="auto"/>
        <w:bottom w:val="none" w:sz="0" w:space="0" w:color="auto"/>
        <w:right w:val="none" w:sz="0" w:space="0" w:color="auto"/>
      </w:divBdr>
    </w:div>
    <w:div w:id="809129434">
      <w:bodyDiv w:val="1"/>
      <w:marLeft w:val="0"/>
      <w:marRight w:val="0"/>
      <w:marTop w:val="0"/>
      <w:marBottom w:val="0"/>
      <w:divBdr>
        <w:top w:val="none" w:sz="0" w:space="0" w:color="auto"/>
        <w:left w:val="none" w:sz="0" w:space="0" w:color="auto"/>
        <w:bottom w:val="none" w:sz="0" w:space="0" w:color="auto"/>
        <w:right w:val="none" w:sz="0" w:space="0" w:color="auto"/>
      </w:divBdr>
    </w:div>
    <w:div w:id="1237326110">
      <w:bodyDiv w:val="1"/>
      <w:marLeft w:val="0"/>
      <w:marRight w:val="0"/>
      <w:marTop w:val="0"/>
      <w:marBottom w:val="0"/>
      <w:divBdr>
        <w:top w:val="none" w:sz="0" w:space="0" w:color="auto"/>
        <w:left w:val="none" w:sz="0" w:space="0" w:color="auto"/>
        <w:bottom w:val="none" w:sz="0" w:space="0" w:color="auto"/>
        <w:right w:val="none" w:sz="0" w:space="0" w:color="auto"/>
      </w:divBdr>
    </w:div>
    <w:div w:id="1484276005">
      <w:bodyDiv w:val="1"/>
      <w:marLeft w:val="0"/>
      <w:marRight w:val="0"/>
      <w:marTop w:val="0"/>
      <w:marBottom w:val="0"/>
      <w:divBdr>
        <w:top w:val="none" w:sz="0" w:space="0" w:color="auto"/>
        <w:left w:val="none" w:sz="0" w:space="0" w:color="auto"/>
        <w:bottom w:val="none" w:sz="0" w:space="0" w:color="auto"/>
        <w:right w:val="none" w:sz="0" w:space="0" w:color="auto"/>
      </w:divBdr>
    </w:div>
    <w:div w:id="181325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21CF5-D2FB-4E40-98B4-50F9FCF7873A}">
  <ds:schemaRefs/>
</ds:datastoreItem>
</file>

<file path=customXml/itemProps2.xml><?xml version="1.0" encoding="utf-8"?>
<ds:datastoreItem xmlns:ds="http://schemas.openxmlformats.org/officeDocument/2006/customXml" ds:itemID="{04B6E052-CA30-4BEC-A794-B4E608546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2610</Words>
  <Characters>14881</Characters>
  <Application>Microsoft Office Word</Application>
  <DocSecurity>0</DocSecurity>
  <Lines>124</Lines>
  <Paragraphs>34</Paragraphs>
  <ScaleCrop>false</ScaleCrop>
  <Company/>
  <LinksUpToDate>false</LinksUpToDate>
  <CharactersWithSpaces>17457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2015-07-02T21:07:00Z</dcterms:created>
  <dcterms:modified xsi:type="dcterms:W3CDTF">2015-08-06T08:45:00Z</dcterms:modified>
</cp:coreProperties>
</file>